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docProps/app.xml" ContentType="application/vnd.openxmlformats-officedocument.extended-properties+xml"/>
  <Override PartName="/word/styles.xml" ContentType="application/vnd.openxmlformats-officedocument.wordprocessingml.styles+xml"/>
  <Override PartName="/word/numbering.xml" ContentType="application/vnd.openxmlformats-officedocument.wordprocessingml.numbering+xml"/>
  <Override PartName="/word/people.xml" ContentType="application/vnd.openxmlformats-officedocument.wordprocessingml.people+xml"/>
  <Override PartName="/word/fontTable.xml" ContentType="application/vnd.openxmlformats-officedocument.wordprocessingml.fontTable+xml"/>
  <Override PartName="/docProps/core.xml" ContentType="application/vnd.openxmlformats-package.core-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9967" w:type="dxa"/>
        <w:tblInd w:w="0" w:type="dxa"/>
        <w:tblLook w:val="04A0" w:firstRow="1" w:lastRow="0" w:firstColumn="1" w:lastColumn="0" w:noHBand="0" w:noVBand="1"/>
      </w:tblPr>
      <w:tblGrid>
        <w:gridCol w:w="4770"/>
        <w:gridCol w:w="5130"/>
        <w:gridCol w:w="67"/>
      </w:tblGrid>
      <w:tr w:rsidR="00426B81" w:rsidRPr="007D7CA0" w:rsidTr="00960AE6">
        <w:trPr>
          <w:trHeight w:val="585"/>
        </w:trPr>
        <w:tc>
          <w:tcPr>
            <w:tcW w:w="4770" w:type="dxa"/>
            <w:tcBorders>
              <w:top w:val="nil"/>
              <w:left w:val="nil"/>
              <w:bottom w:val="nil"/>
              <w:right w:val="nil"/>
            </w:tcBorders>
          </w:tcPr>
          <w:p w:rsidR="00426B81" w:rsidRPr="007D7CA0" w:rsidRDefault="00426B81" w:rsidP="00CA5E13">
            <w:pPr>
              <w:spacing w:after="208" w:line="259" w:lineRule="auto"/>
              <w:ind w:left="0" w:firstLine="0"/>
            </w:pPr>
            <w:bookmarkStart w:id="0" w:name="_GoBack"/>
            <w:bookmarkEnd w:id="0"/>
            <w:r>
              <w:rPr>
                <w:b/>
                <w:sz w:val="20"/>
              </w:rPr>
              <w:t>Date Originated</w:t>
            </w:r>
            <w:r w:rsidRPr="00CE369D">
              <w:rPr>
                <w:b/>
                <w:sz w:val="20"/>
              </w:rPr>
              <w:t>:</w:t>
            </w:r>
            <w:r w:rsidRPr="007D7CA0">
              <w:rPr>
                <w:sz w:val="20"/>
              </w:rPr>
              <w:t xml:space="preserve">  </w:t>
            </w:r>
            <w:r w:rsidR="00BF3EF2">
              <w:rPr>
                <w:sz w:val="20"/>
              </w:rPr>
              <w:t>07/2020</w:t>
            </w:r>
          </w:p>
        </w:tc>
        <w:tc>
          <w:tcPr>
            <w:tcW w:w="5130" w:type="dxa"/>
            <w:tcBorders>
              <w:top w:val="nil"/>
              <w:left w:val="nil"/>
              <w:bottom w:val="nil"/>
              <w:right w:val="nil"/>
            </w:tcBorders>
          </w:tcPr>
          <w:p w:rsidR="00426B81" w:rsidRPr="007D7CA0" w:rsidRDefault="008177EE" w:rsidP="00CA5E13">
            <w:pPr>
              <w:spacing w:after="160" w:line="259" w:lineRule="auto"/>
              <w:ind w:left="0" w:firstLine="0"/>
            </w:pPr>
            <w:r>
              <w:rPr>
                <w:b/>
                <w:sz w:val="20"/>
              </w:rPr>
              <w:t>Last Review</w:t>
            </w:r>
            <w:r w:rsidR="00426B81" w:rsidRPr="00CE369D">
              <w:rPr>
                <w:b/>
                <w:sz w:val="20"/>
              </w:rPr>
              <w:t xml:space="preserve"> Date:</w:t>
            </w:r>
            <w:r w:rsidR="00426B81">
              <w:rPr>
                <w:sz w:val="20"/>
              </w:rPr>
              <w:t xml:space="preserve"> </w:t>
            </w:r>
            <w:r w:rsidR="00960AE6">
              <w:rPr>
                <w:sz w:val="20"/>
              </w:rPr>
              <w:t xml:space="preserve">                                   </w:t>
            </w:r>
          </w:p>
        </w:tc>
        <w:tc>
          <w:tcPr>
            <w:tcW w:w="67" w:type="dxa"/>
            <w:tcBorders>
              <w:top w:val="nil"/>
              <w:left w:val="nil"/>
              <w:bottom w:val="nil"/>
              <w:right w:val="nil"/>
            </w:tcBorders>
          </w:tcPr>
          <w:p w:rsidR="00426B81" w:rsidRPr="007D7CA0" w:rsidRDefault="00426B81">
            <w:pPr>
              <w:spacing w:after="0" w:line="259" w:lineRule="auto"/>
              <w:ind w:left="0" w:firstLine="0"/>
              <w:jc w:val="both"/>
            </w:pPr>
          </w:p>
        </w:tc>
      </w:tr>
      <w:tr w:rsidR="00426B81" w:rsidRPr="007D7CA0" w:rsidTr="00960AE6">
        <w:trPr>
          <w:trHeight w:val="585"/>
        </w:trPr>
        <w:tc>
          <w:tcPr>
            <w:tcW w:w="4770" w:type="dxa"/>
            <w:tcBorders>
              <w:top w:val="nil"/>
              <w:left w:val="nil"/>
              <w:bottom w:val="nil"/>
              <w:right w:val="nil"/>
            </w:tcBorders>
          </w:tcPr>
          <w:p w:rsidR="00426B81" w:rsidRPr="007D7CA0" w:rsidRDefault="00426B81" w:rsidP="00CA5E13">
            <w:pPr>
              <w:spacing w:after="0" w:line="259" w:lineRule="auto"/>
              <w:ind w:left="0" w:firstLine="0"/>
            </w:pPr>
            <w:r>
              <w:rPr>
                <w:b/>
                <w:sz w:val="20"/>
              </w:rPr>
              <w:t>QLF Approved</w:t>
            </w:r>
            <w:r w:rsidRPr="00CE369D">
              <w:rPr>
                <w:b/>
                <w:sz w:val="20"/>
              </w:rPr>
              <w:t>:</w:t>
            </w:r>
            <w:r w:rsidRPr="007D7CA0">
              <w:rPr>
                <w:sz w:val="20"/>
              </w:rPr>
              <w:t xml:space="preserve"> </w:t>
            </w:r>
          </w:p>
        </w:tc>
        <w:tc>
          <w:tcPr>
            <w:tcW w:w="5130" w:type="dxa"/>
            <w:tcBorders>
              <w:top w:val="nil"/>
              <w:left w:val="nil"/>
              <w:bottom w:val="nil"/>
              <w:right w:val="nil"/>
            </w:tcBorders>
          </w:tcPr>
          <w:p w:rsidR="00426B81" w:rsidRPr="007D7CA0" w:rsidRDefault="00426B81" w:rsidP="00CA5E13">
            <w:pPr>
              <w:spacing w:after="0" w:line="259" w:lineRule="auto"/>
              <w:ind w:left="0" w:firstLine="0"/>
            </w:pPr>
            <w:r w:rsidRPr="00CE369D">
              <w:rPr>
                <w:b/>
                <w:sz w:val="20"/>
              </w:rPr>
              <w:t>Next Review Date</w:t>
            </w:r>
            <w:r w:rsidRPr="007D7CA0">
              <w:rPr>
                <w:sz w:val="20"/>
              </w:rPr>
              <w:t>:</w:t>
            </w:r>
            <w:r w:rsidR="00BF3EF2">
              <w:rPr>
                <w:sz w:val="20"/>
              </w:rPr>
              <w:t xml:space="preserve">  07/2023</w:t>
            </w:r>
            <w:r>
              <w:rPr>
                <w:sz w:val="20"/>
              </w:rPr>
              <w:t xml:space="preserve"> </w:t>
            </w:r>
          </w:p>
        </w:tc>
        <w:tc>
          <w:tcPr>
            <w:tcW w:w="67" w:type="dxa"/>
            <w:tcBorders>
              <w:top w:val="nil"/>
              <w:left w:val="nil"/>
              <w:bottom w:val="nil"/>
              <w:right w:val="nil"/>
            </w:tcBorders>
          </w:tcPr>
          <w:p w:rsidR="00426B81" w:rsidRPr="007D7CA0" w:rsidRDefault="00426B81">
            <w:pPr>
              <w:spacing w:after="160" w:line="259" w:lineRule="auto"/>
              <w:ind w:left="0" w:firstLine="0"/>
            </w:pPr>
          </w:p>
        </w:tc>
      </w:tr>
      <w:tr w:rsidR="00426B81" w:rsidRPr="007D7CA0" w:rsidTr="00960AE6">
        <w:trPr>
          <w:trHeight w:val="306"/>
        </w:trPr>
        <w:tc>
          <w:tcPr>
            <w:tcW w:w="4770" w:type="dxa"/>
            <w:tcBorders>
              <w:top w:val="nil"/>
              <w:left w:val="nil"/>
              <w:bottom w:val="nil"/>
              <w:right w:val="nil"/>
            </w:tcBorders>
          </w:tcPr>
          <w:p w:rsidR="00426B81" w:rsidRPr="007D7CA0" w:rsidRDefault="00426B81" w:rsidP="00CA5E13">
            <w:pPr>
              <w:spacing w:after="0" w:line="259" w:lineRule="auto"/>
              <w:ind w:left="0" w:firstLine="0"/>
            </w:pPr>
            <w:r w:rsidRPr="00CE369D">
              <w:rPr>
                <w:b/>
                <w:sz w:val="20"/>
              </w:rPr>
              <w:t>Issued By</w:t>
            </w:r>
            <w:r w:rsidRPr="007D7CA0">
              <w:rPr>
                <w:sz w:val="20"/>
              </w:rPr>
              <w:t xml:space="preserve">: </w:t>
            </w:r>
            <w:r w:rsidR="00CA5E13">
              <w:rPr>
                <w:sz w:val="20"/>
              </w:rPr>
              <w:t>Di</w:t>
            </w:r>
            <w:r w:rsidRPr="007D7CA0">
              <w:rPr>
                <w:sz w:val="20"/>
              </w:rPr>
              <w:t>rector</w:t>
            </w:r>
            <w:r>
              <w:rPr>
                <w:sz w:val="20"/>
              </w:rPr>
              <w:t>s</w:t>
            </w:r>
            <w:r w:rsidRPr="007D7CA0">
              <w:rPr>
                <w:sz w:val="20"/>
              </w:rPr>
              <w:t xml:space="preserve"> of Clinical Services</w:t>
            </w:r>
            <w:r>
              <w:rPr>
                <w:sz w:val="20"/>
              </w:rPr>
              <w:t xml:space="preserve">            </w:t>
            </w:r>
          </w:p>
        </w:tc>
        <w:tc>
          <w:tcPr>
            <w:tcW w:w="5130" w:type="dxa"/>
            <w:tcBorders>
              <w:top w:val="nil"/>
              <w:left w:val="nil"/>
              <w:bottom w:val="nil"/>
              <w:right w:val="nil"/>
            </w:tcBorders>
          </w:tcPr>
          <w:p w:rsidR="00426B81" w:rsidRDefault="00426B81" w:rsidP="00426B81">
            <w:pPr>
              <w:spacing w:after="0" w:line="259" w:lineRule="auto"/>
              <w:ind w:left="0" w:firstLine="0"/>
              <w:rPr>
                <w:sz w:val="20"/>
                <w:szCs w:val="20"/>
              </w:rPr>
            </w:pPr>
            <w:r>
              <w:rPr>
                <w:b/>
                <w:sz w:val="20"/>
                <w:szCs w:val="20"/>
              </w:rPr>
              <w:t xml:space="preserve">Posted: </w:t>
            </w:r>
          </w:p>
          <w:p w:rsidR="00426B81" w:rsidRPr="007D7CA0" w:rsidRDefault="00426B81" w:rsidP="00063178">
            <w:pPr>
              <w:spacing w:after="0" w:line="259" w:lineRule="auto"/>
              <w:ind w:left="0" w:firstLine="0"/>
            </w:pPr>
          </w:p>
        </w:tc>
        <w:tc>
          <w:tcPr>
            <w:tcW w:w="67" w:type="dxa"/>
            <w:tcBorders>
              <w:top w:val="nil"/>
              <w:left w:val="nil"/>
              <w:bottom w:val="nil"/>
              <w:right w:val="nil"/>
            </w:tcBorders>
          </w:tcPr>
          <w:p w:rsidR="00426B81" w:rsidRPr="007D7CA0" w:rsidRDefault="00426B81">
            <w:pPr>
              <w:spacing w:after="160" w:line="259" w:lineRule="auto"/>
              <w:ind w:left="0" w:firstLine="0"/>
            </w:pPr>
          </w:p>
        </w:tc>
      </w:tr>
    </w:tbl>
    <w:p w:rsidR="00541E42" w:rsidRPr="007D7CA0" w:rsidRDefault="00BF014D" w:rsidP="007852B8">
      <w:pPr>
        <w:pStyle w:val="Default"/>
      </w:pPr>
      <w:r>
        <w:rPr>
          <w:b/>
          <w:sz w:val="20"/>
        </w:rPr>
        <w:t>Purpose</w:t>
      </w:r>
      <w:r w:rsidR="00B624A3" w:rsidRPr="00567B32">
        <w:rPr>
          <w:b/>
          <w:sz w:val="20"/>
        </w:rPr>
        <w:t>:</w:t>
      </w:r>
      <w:r>
        <w:rPr>
          <w:b/>
          <w:sz w:val="20"/>
        </w:rPr>
        <w:t xml:space="preserve"> </w:t>
      </w:r>
      <w:r w:rsidR="00953219">
        <w:rPr>
          <w:sz w:val="20"/>
        </w:rPr>
        <w:t>To establish Hamilton Center,</w:t>
      </w:r>
      <w:r w:rsidR="003C1D36">
        <w:rPr>
          <w:sz w:val="20"/>
        </w:rPr>
        <w:t xml:space="preserve"> Inc.</w:t>
      </w:r>
      <w:r w:rsidR="00D5202A">
        <w:rPr>
          <w:sz w:val="20"/>
        </w:rPr>
        <w:t>’s</w:t>
      </w:r>
      <w:r w:rsidR="003C1D36">
        <w:rPr>
          <w:sz w:val="20"/>
        </w:rPr>
        <w:t xml:space="preserve"> (HCI) internal process for</w:t>
      </w:r>
      <w:r w:rsidR="00BF3EF2">
        <w:rPr>
          <w:sz w:val="20"/>
        </w:rPr>
        <w:t xml:space="preserve"> identifying and referring Active Military and Vetera</w:t>
      </w:r>
      <w:r w:rsidR="00374591">
        <w:rPr>
          <w:sz w:val="20"/>
        </w:rPr>
        <w:t xml:space="preserve">n Service Members to Culturally Competent Providers </w:t>
      </w:r>
      <w:r w:rsidR="00B624A3" w:rsidRPr="007D7CA0">
        <w:rPr>
          <w:rFonts w:ascii="Calibri" w:eastAsia="Calibri" w:hAnsi="Calibri" w:cs="Calibri"/>
          <w:noProof/>
          <w:sz w:val="22"/>
        </w:rPr>
        <mc:AlternateContent>
          <mc:Choice Requires="wpg">
            <w:drawing>
              <wp:inline distT="0" distB="0" distL="0" distR="0">
                <wp:extent cx="6309360" cy="19812"/>
                <wp:effectExtent l="0" t="0" r="0" b="0"/>
                <wp:docPr id="1507" name="Group 1507"/>
                <wp:cNvGraphicFramePr/>
                <a:graphic xmlns:a="http://schemas.openxmlformats.org/drawingml/2006/main">
                  <a:graphicData uri="http://schemas.microsoft.com/office/word/2010/wordprocessingGroup">
                    <wpg:wgp>
                      <wpg:cNvGrpSpPr/>
                      <wpg:grpSpPr>
                        <a:xfrm>
                          <a:off x="0" y="0"/>
                          <a:ext cx="6309360" cy="19812"/>
                          <a:chOff x="0" y="0"/>
                          <a:chExt cx="6309360" cy="19812"/>
                        </a:xfrm>
                      </wpg:grpSpPr>
                      <wps:wsp>
                        <wps:cNvPr id="2248" name="Shape 2248"/>
                        <wps:cNvSpPr/>
                        <wps:spPr>
                          <a:xfrm>
                            <a:off x="0" y="0"/>
                            <a:ext cx="6309360" cy="19685"/>
                          </a:xfrm>
                          <a:custGeom>
                            <a:avLst/>
                            <a:gdLst/>
                            <a:ahLst/>
                            <a:cxnLst/>
                            <a:rect l="0" t="0" r="0" b="0"/>
                            <a:pathLst>
                              <a:path w="6309360" h="19685">
                                <a:moveTo>
                                  <a:pt x="0" y="0"/>
                                </a:moveTo>
                                <a:lnTo>
                                  <a:pt x="6309360" y="0"/>
                                </a:lnTo>
                                <a:lnTo>
                                  <a:pt x="6309360" y="19685"/>
                                </a:lnTo>
                                <a:lnTo>
                                  <a:pt x="0" y="19685"/>
                                </a:lnTo>
                                <a:lnTo>
                                  <a:pt x="0" y="0"/>
                                </a:lnTo>
                              </a:path>
                            </a:pathLst>
                          </a:custGeom>
                          <a:ln w="0" cap="flat">
                            <a:miter lim="127000"/>
                          </a:ln>
                        </wps:spPr>
                        <wps:style>
                          <a:lnRef idx="0">
                            <a:srgbClr val="000000">
                              <a:alpha val="0"/>
                            </a:srgbClr>
                          </a:lnRef>
                          <a:fillRef idx="1">
                            <a:srgbClr val="818181"/>
                          </a:fillRef>
                          <a:effectRef idx="0">
                            <a:scrgbClr r="0" g="0" b="0"/>
                          </a:effectRef>
                          <a:fontRef idx="none"/>
                        </wps:style>
                        <wps:bodyPr/>
                      </wps:wsp>
                      <wps:wsp>
                        <wps:cNvPr id="2249" name="Shape 2249"/>
                        <wps:cNvSpPr/>
                        <wps:spPr>
                          <a:xfrm>
                            <a:off x="0" y="1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1A1A1"/>
                          </a:fillRef>
                          <a:effectRef idx="0">
                            <a:scrgbClr r="0" g="0" b="0"/>
                          </a:effectRef>
                          <a:fontRef idx="none"/>
                        </wps:style>
                        <wps:bodyPr/>
                      </wps:wsp>
                      <wps:wsp>
                        <wps:cNvPr id="2250" name="Shape 2250"/>
                        <wps:cNvSpPr/>
                        <wps:spPr>
                          <a:xfrm>
                            <a:off x="3048" y="12"/>
                            <a:ext cx="6303252" cy="9144"/>
                          </a:xfrm>
                          <a:custGeom>
                            <a:avLst/>
                            <a:gdLst/>
                            <a:ahLst/>
                            <a:cxnLst/>
                            <a:rect l="0" t="0" r="0" b="0"/>
                            <a:pathLst>
                              <a:path w="6303252" h="9144">
                                <a:moveTo>
                                  <a:pt x="0" y="0"/>
                                </a:moveTo>
                                <a:lnTo>
                                  <a:pt x="6303252" y="0"/>
                                </a:lnTo>
                                <a:lnTo>
                                  <a:pt x="6303252" y="9144"/>
                                </a:lnTo>
                                <a:lnTo>
                                  <a:pt x="0" y="9144"/>
                                </a:lnTo>
                                <a:lnTo>
                                  <a:pt x="0" y="0"/>
                                </a:lnTo>
                              </a:path>
                            </a:pathLst>
                          </a:custGeom>
                          <a:ln w="0" cap="flat">
                            <a:miter lim="127000"/>
                          </a:ln>
                        </wps:spPr>
                        <wps:style>
                          <a:lnRef idx="0">
                            <a:srgbClr val="000000">
                              <a:alpha val="0"/>
                            </a:srgbClr>
                          </a:lnRef>
                          <a:fillRef idx="1">
                            <a:srgbClr val="A1A1A1"/>
                          </a:fillRef>
                          <a:effectRef idx="0">
                            <a:scrgbClr r="0" g="0" b="0"/>
                          </a:effectRef>
                          <a:fontRef idx="none"/>
                        </wps:style>
                        <wps:bodyPr/>
                      </wps:wsp>
                      <wps:wsp>
                        <wps:cNvPr id="2251" name="Shape 2251"/>
                        <wps:cNvSpPr/>
                        <wps:spPr>
                          <a:xfrm>
                            <a:off x="6306312" y="1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1A1A1"/>
                          </a:fillRef>
                          <a:effectRef idx="0">
                            <a:scrgbClr r="0" g="0" b="0"/>
                          </a:effectRef>
                          <a:fontRef idx="none"/>
                        </wps:style>
                        <wps:bodyPr/>
                      </wps:wsp>
                      <wps:wsp>
                        <wps:cNvPr id="2252" name="Shape 2252"/>
                        <wps:cNvSpPr/>
                        <wps:spPr>
                          <a:xfrm>
                            <a:off x="0" y="3048"/>
                            <a:ext cx="9144" cy="13716"/>
                          </a:xfrm>
                          <a:custGeom>
                            <a:avLst/>
                            <a:gdLst/>
                            <a:ahLst/>
                            <a:cxnLst/>
                            <a:rect l="0" t="0" r="0" b="0"/>
                            <a:pathLst>
                              <a:path w="9144" h="13716">
                                <a:moveTo>
                                  <a:pt x="0" y="0"/>
                                </a:moveTo>
                                <a:lnTo>
                                  <a:pt x="9144" y="0"/>
                                </a:lnTo>
                                <a:lnTo>
                                  <a:pt x="9144" y="13716"/>
                                </a:lnTo>
                                <a:lnTo>
                                  <a:pt x="0" y="13716"/>
                                </a:lnTo>
                                <a:lnTo>
                                  <a:pt x="0" y="0"/>
                                </a:lnTo>
                              </a:path>
                            </a:pathLst>
                          </a:custGeom>
                          <a:ln w="0" cap="flat">
                            <a:miter lim="127000"/>
                          </a:ln>
                        </wps:spPr>
                        <wps:style>
                          <a:lnRef idx="0">
                            <a:srgbClr val="000000">
                              <a:alpha val="0"/>
                            </a:srgbClr>
                          </a:lnRef>
                          <a:fillRef idx="1">
                            <a:srgbClr val="A1A1A1"/>
                          </a:fillRef>
                          <a:effectRef idx="0">
                            <a:scrgbClr r="0" g="0" b="0"/>
                          </a:effectRef>
                          <a:fontRef idx="none"/>
                        </wps:style>
                        <wps:bodyPr/>
                      </wps:wsp>
                      <wps:wsp>
                        <wps:cNvPr id="2253" name="Shape 2253"/>
                        <wps:cNvSpPr/>
                        <wps:spPr>
                          <a:xfrm>
                            <a:off x="6306312" y="3048"/>
                            <a:ext cx="9144" cy="13716"/>
                          </a:xfrm>
                          <a:custGeom>
                            <a:avLst/>
                            <a:gdLst/>
                            <a:ahLst/>
                            <a:cxnLst/>
                            <a:rect l="0" t="0" r="0" b="0"/>
                            <a:pathLst>
                              <a:path w="9144" h="13716">
                                <a:moveTo>
                                  <a:pt x="0" y="0"/>
                                </a:moveTo>
                                <a:lnTo>
                                  <a:pt x="9144" y="0"/>
                                </a:lnTo>
                                <a:lnTo>
                                  <a:pt x="9144" y="13716"/>
                                </a:lnTo>
                                <a:lnTo>
                                  <a:pt x="0" y="13716"/>
                                </a:lnTo>
                                <a:lnTo>
                                  <a:pt x="0" y="0"/>
                                </a:lnTo>
                              </a:path>
                            </a:pathLst>
                          </a:custGeom>
                          <a:ln w="0" cap="flat">
                            <a:miter lim="127000"/>
                          </a:ln>
                        </wps:spPr>
                        <wps:style>
                          <a:lnRef idx="0">
                            <a:srgbClr val="000000">
                              <a:alpha val="0"/>
                            </a:srgbClr>
                          </a:lnRef>
                          <a:fillRef idx="1">
                            <a:srgbClr val="E3E3E4"/>
                          </a:fillRef>
                          <a:effectRef idx="0">
                            <a:scrgbClr r="0" g="0" b="0"/>
                          </a:effectRef>
                          <a:fontRef idx="none"/>
                        </wps:style>
                        <wps:bodyPr/>
                      </wps:wsp>
                      <wps:wsp>
                        <wps:cNvPr id="2254" name="Shape 2254"/>
                        <wps:cNvSpPr/>
                        <wps:spPr>
                          <a:xfrm>
                            <a:off x="0" y="16764"/>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4"/>
                          </a:fillRef>
                          <a:effectRef idx="0">
                            <a:scrgbClr r="0" g="0" b="0"/>
                          </a:effectRef>
                          <a:fontRef idx="none"/>
                        </wps:style>
                        <wps:bodyPr/>
                      </wps:wsp>
                      <wps:wsp>
                        <wps:cNvPr id="2255" name="Shape 2255"/>
                        <wps:cNvSpPr/>
                        <wps:spPr>
                          <a:xfrm>
                            <a:off x="3048" y="16764"/>
                            <a:ext cx="6303252" cy="9144"/>
                          </a:xfrm>
                          <a:custGeom>
                            <a:avLst/>
                            <a:gdLst/>
                            <a:ahLst/>
                            <a:cxnLst/>
                            <a:rect l="0" t="0" r="0" b="0"/>
                            <a:pathLst>
                              <a:path w="6303252" h="9144">
                                <a:moveTo>
                                  <a:pt x="0" y="0"/>
                                </a:moveTo>
                                <a:lnTo>
                                  <a:pt x="6303252" y="0"/>
                                </a:lnTo>
                                <a:lnTo>
                                  <a:pt x="6303252" y="9144"/>
                                </a:lnTo>
                                <a:lnTo>
                                  <a:pt x="0" y="9144"/>
                                </a:lnTo>
                                <a:lnTo>
                                  <a:pt x="0" y="0"/>
                                </a:lnTo>
                              </a:path>
                            </a:pathLst>
                          </a:custGeom>
                          <a:ln w="0" cap="flat">
                            <a:miter lim="127000"/>
                          </a:ln>
                        </wps:spPr>
                        <wps:style>
                          <a:lnRef idx="0">
                            <a:srgbClr val="000000">
                              <a:alpha val="0"/>
                            </a:srgbClr>
                          </a:lnRef>
                          <a:fillRef idx="1">
                            <a:srgbClr val="E3E3E4"/>
                          </a:fillRef>
                          <a:effectRef idx="0">
                            <a:scrgbClr r="0" g="0" b="0"/>
                          </a:effectRef>
                          <a:fontRef idx="none"/>
                        </wps:style>
                        <wps:bodyPr/>
                      </wps:wsp>
                      <wps:wsp>
                        <wps:cNvPr id="2256" name="Shape 2256"/>
                        <wps:cNvSpPr/>
                        <wps:spPr>
                          <a:xfrm>
                            <a:off x="6306312" y="16764"/>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4"/>
                          </a:fillRef>
                          <a:effectRef idx="0">
                            <a:scrgbClr r="0" g="0" b="0"/>
                          </a:effectRef>
                          <a:fontRef idx="none"/>
                        </wps:style>
                        <wps:bodyPr/>
                      </wps:wsp>
                    </wpg:wgp>
                  </a:graphicData>
                </a:graphic>
              </wp:inline>
            </w:drawing>
          </mc:Choice>
          <mc:Fallback>
            <w:pict>
              <v:group w14:anchorId="5F1928CE" id="Group 1507" o:spid="_x0000_s1026" style="width:496.8pt;height:1.55pt;mso-position-horizontal-relative:char;mso-position-vertical-relative:line" coordsize="63093,1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">
                <v:shape id="Shape 2248" o:spid="_x0000_s1027" style="position:absolute;width:63093;height:196;visibility:visible;mso-wrap-style:square;v-text-anchor:top" coordsize="6309360,1968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CI+6sMA&#10;AADdAAAADwAAAGRycy9kb3ducmV2LnhtbERPTWvCMBi+D/wP4RV2m6lllFKNIjJlB3fwg7HjS/Pa&#10;Fps3WZPZ7N8vh4HHh+d7uY6mF3cafGdZwXyWgSCure64UXA5715KED4ga+wtk4Jf8rBeTZ6WWGk7&#10;8pHup9CIFMK+QgVtCK6S0tctGfQz64gTd7WDwZDg0Eg94JjCTS/zLCukwY5TQ4uOti3Vt9OPUTDi&#10;Z0nft225d+78dTh8FG8xFko9T+NmASJQDA/xv/tdK8jz1zQ3vUlPQK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7CI+6sMAAADdAAAADwAAAAAAAAAAAAAAAACYAgAAZHJzL2Rv&#10;d25yZXYueG1sUEsFBgAAAAAEAAQA9QAAAIgDAAAAAA==&#10;" path="m,l6309360,r,19685l,19685,,e" fillcolor="#818181" stroked="f" strokeweight="0">
                  <v:stroke miterlimit="83231f" joinstyle="miter"/>
                  <v:path arrowok="t" textboxrect="0,0,6309360,19685"/>
                </v:shape>
                <v:shape id="Shape 2249" o:spid="_x0000_s1028" style="position:absolute;width:91;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6gYUsUA&#10;AADdAAAADwAAAGRycy9kb3ducmV2LnhtbESPzWrDMBCE74W8g9hAbo1ck5TEtRJCoCGUXvLzAFtr&#10;/VNbK2GpsfP2UaHQ4zAz3zD5djSduFHvG8sKXuYJCOLC6oYrBdfL+/MKhA/IGjvLpOBOHrabyVOO&#10;mbYDn+h2DpWIEPYZKqhDcJmUvqjJoJ9bRxy90vYGQ5R9JXWPQ4SbTqZJ8ioNNhwXanS0r6lozz9G&#10;wUfbuuRr/XkqWh7S7yUvzaF0Ss2m4+4NRKAx/If/2ketIE0Xa/h9E5+A3Dw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zqBhSxQAAAN0AAAAPAAAAAAAAAAAAAAAAAJgCAABkcnMv&#10;ZG93bnJldi54bWxQSwUGAAAAAAQABAD1AAAAigMAAAAA&#10;" path="m,l9144,r,9144l,9144,,e" fillcolor="#a1a1a1" stroked="f" strokeweight="0">
                  <v:stroke miterlimit="83231f" joinstyle="miter"/>
                  <v:path arrowok="t" textboxrect="0,0,9144,9144"/>
                </v:shape>
                <v:shape id="Shape 2250" o:spid="_x0000_s1029" style="position:absolute;left:30;width:63033;height:91;visibility:visible;mso-wrap-style:square;v-text-anchor:top" coordsize="6303252,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uOlZ8EA&#10;AADdAAAADwAAAGRycy9kb3ducmV2LnhtbERPTWvCQBC9F/wPywje6saApY2uImJF2l6q4nnIjtlo&#10;djZktxr/fedQ6PHxvufL3jfqRl2sAxuYjDNQxGWwNVcGjof351dQMSFbbAKTgQdFWC4GT3MsbLjz&#10;N932qVISwrFAAy6lttA6lo48xnFoiYU7h85jEthV2nZ4l3Df6DzLXrTHmqXBYUtrR+V1/+Ol980d&#10;Lv7zo780V+d2m7iNX3QyZjTsVzNQifr0L/5z76yBPJ/KfnkjT0Avf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rjpWfBAAAA3QAAAA8AAAAAAAAAAAAAAAAAmAIAAGRycy9kb3du&#10;cmV2LnhtbFBLBQYAAAAABAAEAPUAAACGAwAAAAA=&#10;" path="m,l6303252,r,9144l,9144,,e" fillcolor="#a1a1a1" stroked="f" strokeweight="0">
                  <v:stroke miterlimit="83231f" joinstyle="miter"/>
                  <v:path arrowok="t" textboxrect="0,0,6303252,9144"/>
                </v:shape>
                <v:shape id="Shape 2251" o:spid="_x0000_s1030" style="position:absolute;left:63063;width:91;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AeCicQA&#10;AADdAAAADwAAAGRycy9kb3ducmV2LnhtbESP0WrCQBRE3wv+w3KFvtWNgYhGVxGhIuKLth9wzV6T&#10;mOzdJbs16d+7hYKPw8ycYVabwbTiQZ2vLSuYThIQxIXVNZcKvr8+P+YgfEDW2FomBb/kYbMeva0w&#10;17bnMz0uoRQRwj5HBVUILpfSFxUZ9BPriKN3s53BEGVXSt1hH+GmlWmSzKTBmuNChY52FRXN5cco&#10;ODaNS66L07louE/vGWdmf3NKvY+H7RJEoCG8wv/tg1aQptkU/t7EJyDXT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gHgonEAAAA3QAAAA8AAAAAAAAAAAAAAAAAmAIAAGRycy9k&#10;b3ducmV2LnhtbFBLBQYAAAAABAAEAPUAAACJAwAAAAA=&#10;" path="m,l9144,r,9144l,9144,,e" fillcolor="#a1a1a1" stroked="f" strokeweight="0">
                  <v:stroke miterlimit="83231f" joinstyle="miter"/>
                  <v:path arrowok="t" textboxrect="0,0,9144,9144"/>
                </v:shape>
                <v:shape id="Shape 2252" o:spid="_x0000_s1031" style="position:absolute;top:30;width:91;height:137;visibility:visible;mso-wrap-style:square;v-text-anchor:top" coordsize="9144,137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QmIB8UA&#10;AADdAAAADwAAAGRycy9kb3ducmV2LnhtbESPzWrDMBCE74G+g9hCL6GRa0gIbpQQSguhEEKS9r5Y&#10;a8vEWhlJ9c/bV4VCjsPMfMNsdqNtRU8+NI4VvCwyEMSl0w3XCr6uH89rECEia2wdk4KJAuy2D7MN&#10;FtoNfKb+EmuRIBwKVGBi7AopQ2nIYli4jjh5lfMWY5K+ltrjkOC2lXmWraTFhtOCwY7eDJW3y49V&#10;4PbXz3k/2Or47r9rw7fpcKompZ4ex/0riEhjvIf/2wetIM+XOfy9SU9Abn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NCYgHxQAAAN0AAAAPAAAAAAAAAAAAAAAAAJgCAABkcnMv&#10;ZG93bnJldi54bWxQSwUGAAAAAAQABAD1AAAAigMAAAAA&#10;" path="m,l9144,r,13716l,13716,,e" fillcolor="#a1a1a1" stroked="f" strokeweight="0">
                  <v:stroke miterlimit="83231f" joinstyle="miter"/>
                  <v:path arrowok="t" textboxrect="0,0,9144,13716"/>
                </v:shape>
                <v:shape id="Shape 2253" o:spid="_x0000_s1032" style="position:absolute;left:63063;top:30;width:91;height:137;visibility:visible;mso-wrap-style:square;v-text-anchor:top" coordsize="9144,137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7lo0sYA&#10;AADdAAAADwAAAGRycy9kb3ducmV2LnhtbESPUWvCQBCE3wX/w7EFX6S5mGJbU88QhUJ9kqb9Advc&#10;moTk9kLujOm/7xUEH4fZ+WZnm02mEyMNrrGsYBXFIIhLqxuuFHx/vT++gnAeWWNnmRT8koNsN59t&#10;MdX2yp80Fr4SAcIuRQW1930qpStrMugi2xMH72wHgz7IoZJ6wGuAm04mcfwsDTYcGmrs6VBT2RYX&#10;E96YNj+nZWVksz+27qUd40N+aZVaPEz5GwhPk78f39IfWkGSrJ/gf01AgNz9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7lo0sYAAADdAAAADwAAAAAAAAAAAAAAAACYAgAAZHJz&#10;L2Rvd25yZXYueG1sUEsFBgAAAAAEAAQA9QAAAIsDAAAAAA==&#10;" path="m,l9144,r,13716l,13716,,e" fillcolor="#e3e3e4" stroked="f" strokeweight="0">
                  <v:stroke miterlimit="83231f" joinstyle="miter"/>
                  <v:path arrowok="t" textboxrect="0,0,9144,13716"/>
                </v:shape>
                <v:shape id="Shape 2254" o:spid="_x0000_s1033" style="position:absolute;top:167;width:91;height:92;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sm3asgA&#10;AADdAAAADwAAAGRycy9kb3ducmV2LnhtbESPQUvDQBSE74L/YXlCL6XdNGhbYrfFViqeik1Lwdsj&#10;+8xGs29Ddk3Sf+8KgsdhZr5hVpvB1qKj1leOFcymCQjiwumKSwXn036yBOEDssbaMSm4kofN+vZm&#10;hZl2PR+py0MpIoR9hgpMCE0mpS8MWfRT1xBH78O1FkOUbSl1i32E21qmSTKXFiuOCwYb2hkqvvJv&#10;q+B5P15cruf8JYzfuOvn2hzeP7dKje6Gp0cQgYbwH/5rv2oFafpwD79v4hOQ6x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qybdqyAAAAN0AAAAPAAAAAAAAAAAAAAAAAJgCAABk&#10;cnMvZG93bnJldi54bWxQSwUGAAAAAAQABAD1AAAAjQMAAAAA&#10;" path="m,l9144,r,9144l,9144,,e" fillcolor="#e3e3e4" stroked="f" strokeweight="0">
                  <v:stroke miterlimit="83231f" joinstyle="miter"/>
                  <v:path arrowok="t" textboxrect="0,0,9144,9144"/>
                </v:shape>
                <v:shape id="Shape 2255" o:spid="_x0000_s1034" style="position:absolute;left:30;top:167;width:63033;height:92;visibility:visible;mso-wrap-style:square;v-text-anchor:top" coordsize="6303252,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3iwNsQA&#10;AADdAAAADwAAAGRycy9kb3ducmV2LnhtbESPQYvCMBCF74L/IYzgTVMLlaUaRQRBvOnKnsdmbKrN&#10;pDaxdv31m4WFPT7evO/NW657W4uOWl85VjCbJiCIC6crLhWcP3eTDxA+IGusHZOCb/KwXg0HS8y1&#10;e/GRulMoRYSwz1GBCaHJpfSFIYt+6hri6F1dazFE2ZZSt/iKcFvLNEnm0mLFscFgQ1tDxf30tPGN&#10;bH9/f12Lbn45u8fNH3bp29RKjUf9ZgEiUB/+j//Se60gTbMMftdEBMjV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t4sDbEAAAA3QAAAA8AAAAAAAAAAAAAAAAAmAIAAGRycy9k&#10;b3ducmV2LnhtbFBLBQYAAAAABAAEAPUAAACJAwAAAAA=&#10;" path="m,l6303252,r,9144l,9144,,e" fillcolor="#e3e3e4" stroked="f" strokeweight="0">
                  <v:stroke miterlimit="83231f" joinstyle="miter"/>
                  <v:path arrowok="t" textboxrect="0,0,6303252,9144"/>
                </v:shape>
                <v:shape id="Shape 2256" o:spid="_x0000_s1035" style="position:absolute;left:63063;top:167;width:91;height:92;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VeMhsgA&#10;AADdAAAADwAAAGRycy9kb3ducmV2LnhtbESPzWrDMBCE74W+g9hCLyGRa6gbnCihP6T0FFo3BHJb&#10;rI3l1loZS7Wdt48CgR6HmfmGWa5H24ieOl87VvAwS0AQl07XXCnYfW+mcxA+IGtsHJOCE3lYr25v&#10;lphrN/AX9UWoRISwz1GBCaHNpfSlIYt+5lri6B1dZzFE2VVSdzhEuG1kmiSZtFhzXDDY0quh8rf4&#10;swreNpOn/WlXvIfJJ/dDps328POi1P3d+LwAEWgM/+Fr+0MrSNPHDC5v4hOQqzM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1V4yGyAAAAN0AAAAPAAAAAAAAAAAAAAAAAJgCAABk&#10;cnMvZG93bnJldi54bWxQSwUGAAAAAAQABAD1AAAAjQMAAAAA&#10;" path="m,l9144,r,9144l,9144,,e" fillcolor="#e3e3e4" stroked="f" strokeweight="0">
                  <v:stroke miterlimit="83231f" joinstyle="miter"/>
                  <v:path arrowok="t" textboxrect="0,0,9144,9144"/>
                </v:shape>
                <w10:anchorlock/>
              </v:group>
            </w:pict>
          </mc:Fallback>
        </mc:AlternateContent>
      </w:r>
    </w:p>
    <w:p w:rsidR="00541E42" w:rsidRDefault="004D35F7" w:rsidP="00376EE6">
      <w:pPr>
        <w:spacing w:after="0" w:line="259" w:lineRule="auto"/>
        <w:ind w:left="-5" w:hanging="10"/>
        <w:rPr>
          <w:b/>
        </w:rPr>
      </w:pPr>
      <w:r>
        <w:rPr>
          <w:b/>
        </w:rPr>
        <w:t>PROCEDURE</w:t>
      </w:r>
      <w:r w:rsidR="00B624A3" w:rsidRPr="007D7CA0">
        <w:rPr>
          <w:b/>
        </w:rPr>
        <w:t xml:space="preserve">: </w:t>
      </w:r>
    </w:p>
    <w:p w:rsidR="00BF3EF2" w:rsidRDefault="00BF3EF2" w:rsidP="00376EE6">
      <w:pPr>
        <w:spacing w:after="0" w:line="259" w:lineRule="auto"/>
        <w:ind w:left="-5" w:hanging="10"/>
        <w:rPr>
          <w:b/>
        </w:rPr>
      </w:pPr>
    </w:p>
    <w:p w:rsidR="00BF3EF2" w:rsidRPr="008177EE" w:rsidRDefault="00BF3EF2" w:rsidP="008177EE">
      <w:pPr>
        <w:ind w:left="0" w:firstLine="0"/>
        <w:rPr>
          <w:sz w:val="22"/>
        </w:rPr>
      </w:pPr>
      <w:r w:rsidRPr="008177EE">
        <w:rPr>
          <w:sz w:val="22"/>
        </w:rPr>
        <w:t xml:space="preserve">Upon identifying military status during the intake process, all active military or veteran service </w:t>
      </w:r>
    </w:p>
    <w:p w:rsidR="00BF3EF2" w:rsidRDefault="00D5202A" w:rsidP="008177EE">
      <w:pPr>
        <w:ind w:left="0" w:firstLine="0"/>
        <w:rPr>
          <w:sz w:val="22"/>
        </w:rPr>
      </w:pPr>
      <w:r>
        <w:rPr>
          <w:sz w:val="22"/>
        </w:rPr>
        <w:t>m</w:t>
      </w:r>
      <w:r w:rsidR="008177EE" w:rsidRPr="008177EE">
        <w:rPr>
          <w:sz w:val="22"/>
        </w:rPr>
        <w:t>embers</w:t>
      </w:r>
      <w:r w:rsidR="00BF3EF2" w:rsidRPr="008177EE">
        <w:rPr>
          <w:sz w:val="22"/>
        </w:rPr>
        <w:t xml:space="preserve"> will be</w:t>
      </w:r>
      <w:r w:rsidR="00374591">
        <w:rPr>
          <w:sz w:val="22"/>
        </w:rPr>
        <w:t xml:space="preserve"> asked a series of identifying demographic questions to ensure appropriate service an</w:t>
      </w:r>
      <w:r>
        <w:rPr>
          <w:sz w:val="22"/>
        </w:rPr>
        <w:t>d</w:t>
      </w:r>
      <w:r w:rsidR="00374591">
        <w:rPr>
          <w:sz w:val="22"/>
        </w:rPr>
        <w:t xml:space="preserve"> referral.  The military affiliated individual will then be referred to a culturally </w:t>
      </w:r>
      <w:ins w:id="1" w:author="LORNA BRETT" w:date="2020-08-10T11:34:00Z">
        <w:r>
          <w:rPr>
            <w:sz w:val="22"/>
          </w:rPr>
          <w:t>c</w:t>
        </w:r>
      </w:ins>
      <w:del w:id="2" w:author="LORNA BRETT" w:date="2020-08-10T11:34:00Z">
        <w:r w:rsidR="00374591" w:rsidDel="00D5202A">
          <w:rPr>
            <w:sz w:val="22"/>
          </w:rPr>
          <w:delText>C</w:delText>
        </w:r>
      </w:del>
      <w:r w:rsidR="00374591">
        <w:rPr>
          <w:sz w:val="22"/>
        </w:rPr>
        <w:t xml:space="preserve">ompetent, SBHP Trained Clinician. </w:t>
      </w:r>
      <w:r w:rsidR="008177EE" w:rsidRPr="008177EE">
        <w:rPr>
          <w:sz w:val="22"/>
        </w:rPr>
        <w:t xml:space="preserve">At this time, </w:t>
      </w:r>
      <w:r w:rsidR="00374591">
        <w:rPr>
          <w:sz w:val="22"/>
        </w:rPr>
        <w:t>the military affiliated consumer will receive an</w:t>
      </w:r>
      <w:r w:rsidR="008177EE" w:rsidRPr="008177EE">
        <w:rPr>
          <w:sz w:val="22"/>
        </w:rPr>
        <w:t xml:space="preserve"> initial assessment and evaluation</w:t>
      </w:r>
      <w:r w:rsidR="00374591">
        <w:rPr>
          <w:sz w:val="22"/>
        </w:rPr>
        <w:t xml:space="preserve"> to determine a clinically appropriate pathway of care</w:t>
      </w:r>
      <w:r w:rsidR="008177EE" w:rsidRPr="008177EE">
        <w:rPr>
          <w:sz w:val="22"/>
        </w:rPr>
        <w:t xml:space="preserve">. </w:t>
      </w:r>
    </w:p>
    <w:p w:rsidR="00374591" w:rsidRDefault="00374591" w:rsidP="008177EE">
      <w:pPr>
        <w:ind w:left="0" w:firstLine="0"/>
        <w:rPr>
          <w:sz w:val="22"/>
        </w:rPr>
      </w:pPr>
    </w:p>
    <w:p w:rsidR="00374591" w:rsidRPr="006775AD" w:rsidRDefault="00374591" w:rsidP="006775AD">
      <w:pPr>
        <w:pStyle w:val="ListParagraph"/>
        <w:numPr>
          <w:ilvl w:val="0"/>
          <w:numId w:val="14"/>
        </w:numPr>
        <w:rPr>
          <w:b/>
          <w:sz w:val="22"/>
        </w:rPr>
      </w:pPr>
      <w:r w:rsidRPr="006775AD">
        <w:rPr>
          <w:b/>
          <w:sz w:val="22"/>
        </w:rPr>
        <w:t>Service Provision</w:t>
      </w:r>
    </w:p>
    <w:p w:rsidR="00374591" w:rsidRPr="00374591" w:rsidRDefault="00374591" w:rsidP="00374591">
      <w:pPr>
        <w:ind w:left="0" w:firstLine="0"/>
        <w:rPr>
          <w:sz w:val="22"/>
        </w:rPr>
      </w:pPr>
    </w:p>
    <w:p w:rsidR="00374591" w:rsidRPr="006775AD" w:rsidRDefault="006775AD">
      <w:pPr>
        <w:pStyle w:val="ListParagraph"/>
        <w:ind w:left="1440" w:hanging="720"/>
        <w:rPr>
          <w:sz w:val="22"/>
        </w:rPr>
        <w:pPrChange w:id="3" w:author="LORNA BRETT" w:date="2020-08-11T08:42:00Z">
          <w:pPr>
            <w:pStyle w:val="ListParagraph"/>
            <w:ind w:left="1080" w:hanging="360"/>
          </w:pPr>
        </w:pPrChange>
      </w:pPr>
      <w:r>
        <w:rPr>
          <w:sz w:val="22"/>
        </w:rPr>
        <w:t xml:space="preserve">1.1 </w:t>
      </w:r>
      <w:ins w:id="4" w:author="LORNA BRETT" w:date="2020-08-11T08:42:00Z">
        <w:r w:rsidR="00B761C7">
          <w:rPr>
            <w:sz w:val="22"/>
          </w:rPr>
          <w:tab/>
        </w:r>
      </w:ins>
      <w:r w:rsidR="00374591" w:rsidRPr="006775AD">
        <w:rPr>
          <w:sz w:val="22"/>
        </w:rPr>
        <w:t xml:space="preserve">Persons affirming former military service (veterans) are offered assistance to enroll in </w:t>
      </w:r>
      <w:ins w:id="5" w:author="LORNA BRETT" w:date="2020-08-11T08:42:00Z">
        <w:r w:rsidR="00B761C7">
          <w:rPr>
            <w:sz w:val="22"/>
          </w:rPr>
          <w:t xml:space="preserve">  </w:t>
        </w:r>
      </w:ins>
      <w:r w:rsidR="00374591" w:rsidRPr="006775AD">
        <w:rPr>
          <w:sz w:val="22"/>
        </w:rPr>
        <w:t xml:space="preserve">VHA </w:t>
      </w:r>
      <w:ins w:id="6" w:author="LORNA BRETT" w:date="2020-08-12T09:07:00Z">
        <w:r w:rsidR="00AA42BC">
          <w:rPr>
            <w:sz w:val="22"/>
          </w:rPr>
          <w:t xml:space="preserve">(Veteran Health Administration) </w:t>
        </w:r>
      </w:ins>
      <w:r w:rsidR="00374591" w:rsidRPr="006775AD">
        <w:rPr>
          <w:sz w:val="22"/>
        </w:rPr>
        <w:t>for the delivery of health and behavioral health service; or</w:t>
      </w:r>
    </w:p>
    <w:p w:rsidR="006775AD" w:rsidRPr="006775AD" w:rsidRDefault="006775AD" w:rsidP="006775AD">
      <w:pPr>
        <w:pStyle w:val="ListParagraph"/>
        <w:ind w:firstLine="0"/>
        <w:rPr>
          <w:sz w:val="22"/>
        </w:rPr>
      </w:pPr>
    </w:p>
    <w:p w:rsidR="00037A11" w:rsidRPr="00B761C7" w:rsidRDefault="006775AD">
      <w:pPr>
        <w:ind w:left="1440" w:hanging="810"/>
        <w:rPr>
          <w:ins w:id="7" w:author="LORNA BRETT" w:date="2020-08-10T12:36:00Z"/>
          <w:rFonts w:eastAsiaTheme="minorHAnsi"/>
          <w:color w:val="auto"/>
          <w:szCs w:val="24"/>
          <w:rPrChange w:id="8" w:author="LORNA BRETT" w:date="2020-08-11T08:45:00Z">
            <w:rPr>
              <w:ins w:id="9" w:author="LORNA BRETT" w:date="2020-08-10T12:36:00Z"/>
              <w:rFonts w:ascii="Calibri" w:eastAsiaTheme="minorHAnsi" w:hAnsi="Calibri" w:cs="Calibri"/>
              <w:color w:val="auto"/>
              <w:sz w:val="22"/>
            </w:rPr>
          </w:rPrChange>
        </w:rPr>
        <w:pPrChange w:id="10" w:author="LORNA BRETT" w:date="2020-08-11T08:42:00Z">
          <w:pPr>
            <w:ind w:left="630" w:hanging="360"/>
          </w:pPr>
        </w:pPrChange>
      </w:pPr>
      <w:del w:id="11" w:author="LORNA BRETT" w:date="2020-08-11T08:42:00Z">
        <w:r w:rsidDel="00B761C7">
          <w:rPr>
            <w:sz w:val="22"/>
          </w:rPr>
          <w:tab/>
        </w:r>
      </w:del>
      <w:r>
        <w:rPr>
          <w:sz w:val="22"/>
        </w:rPr>
        <w:t>1.2</w:t>
      </w:r>
      <w:ins w:id="12" w:author="LORNA BRETT" w:date="2020-08-11T08:42:00Z">
        <w:r w:rsidR="00B761C7">
          <w:rPr>
            <w:sz w:val="22"/>
          </w:rPr>
          <w:tab/>
        </w:r>
      </w:ins>
      <w:r>
        <w:rPr>
          <w:sz w:val="22"/>
        </w:rPr>
        <w:t xml:space="preserve"> </w:t>
      </w:r>
      <w:ins w:id="13" w:author="LORNA BRETT" w:date="2020-08-11T08:44:00Z">
        <w:r w:rsidR="00B761C7">
          <w:rPr>
            <w:color w:val="FF0000"/>
          </w:rPr>
          <w:t xml:space="preserve">Persons who decline or are ineligible for VHA services will receive services through Hamilton Center </w:t>
        </w:r>
        <w:r w:rsidR="00B761C7" w:rsidRPr="00B761C7">
          <w:rPr>
            <w:color w:val="FF0000"/>
            <w:szCs w:val="24"/>
          </w:rPr>
          <w:t xml:space="preserve">that are consistent with minimum clinical mental health guidelines </w:t>
        </w:r>
      </w:ins>
      <w:ins w:id="14" w:author="LORNA BRETT" w:date="2020-08-11T09:50:00Z">
        <w:r w:rsidR="00C3284B">
          <w:rPr>
            <w:color w:val="FF0000"/>
            <w:szCs w:val="24"/>
          </w:rPr>
          <w:t>promoted</w:t>
        </w:r>
      </w:ins>
      <w:ins w:id="15" w:author="LORNA BRETT" w:date="2020-08-11T08:44:00Z">
        <w:r w:rsidR="00B761C7" w:rsidRPr="00B761C7">
          <w:rPr>
            <w:color w:val="FF0000"/>
            <w:szCs w:val="24"/>
          </w:rPr>
          <w:t xml:space="preserve"> by the VHA including the Uniform Mental Health Services Handbook 1160.01. </w:t>
        </w:r>
        <w:r w:rsidR="00B761C7" w:rsidRPr="00B761C7">
          <w:rPr>
            <w:color w:val="FF0000"/>
            <w:szCs w:val="24"/>
            <w:rPrChange w:id="16" w:author="LORNA BRETT" w:date="2020-08-11T08:45:00Z">
              <w:rPr>
                <w:rFonts w:ascii="Times New Roman" w:hAnsi="Times New Roman" w:cs="Times New Roman"/>
                <w:color w:val="FF0000"/>
              </w:rPr>
            </w:rPrChange>
          </w:rPr>
          <w:t xml:space="preserve">All </w:t>
        </w:r>
      </w:ins>
      <w:ins w:id="17" w:author="LORNA BRETT" w:date="2020-08-12T09:09:00Z">
        <w:r w:rsidR="00AA42BC">
          <w:rPr>
            <w:color w:val="FF0000"/>
            <w:szCs w:val="24"/>
          </w:rPr>
          <w:t>t</w:t>
        </w:r>
      </w:ins>
      <w:ins w:id="18" w:author="LORNA BRETT" w:date="2020-08-11T08:44:00Z">
        <w:r w:rsidR="00B761C7" w:rsidRPr="00B761C7">
          <w:rPr>
            <w:color w:val="FF0000"/>
            <w:szCs w:val="24"/>
            <w:rPrChange w:id="19" w:author="LORNA BRETT" w:date="2020-08-11T08:45:00Z">
              <w:rPr>
                <w:rFonts w:ascii="Times New Roman" w:hAnsi="Times New Roman" w:cs="Times New Roman"/>
                <w:color w:val="FF0000"/>
              </w:rPr>
            </w:rPrChange>
          </w:rPr>
          <w:t>reatment will follow the 10 Guiding Principles of Recovery.</w:t>
        </w:r>
      </w:ins>
      <w:del w:id="20" w:author="LORNA BRETT" w:date="2020-08-11T08:44:00Z">
        <w:r w:rsidR="00374591" w:rsidRPr="00B761C7" w:rsidDel="00B761C7">
          <w:rPr>
            <w:szCs w:val="24"/>
            <w:rPrChange w:id="21" w:author="LORNA BRETT" w:date="2020-08-11T08:45:00Z">
              <w:rPr>
                <w:sz w:val="22"/>
              </w:rPr>
            </w:rPrChange>
          </w:rPr>
          <w:delText>Persons who decline or are ineligible for VHA services will be served by the CCBHC consistent with minimum clinical mental health guidelines promulgated by the VHA including the Uniform Mental Health Services Handbook 1160.01.</w:delText>
        </w:r>
      </w:del>
    </w:p>
    <w:p w:rsidR="00374591" w:rsidRPr="00374591" w:rsidDel="00B761C7" w:rsidRDefault="00374591" w:rsidP="006775AD">
      <w:pPr>
        <w:ind w:left="720" w:hanging="720"/>
        <w:rPr>
          <w:del w:id="22" w:author="LORNA BRETT" w:date="2020-08-11T08:42:00Z"/>
          <w:sz w:val="22"/>
        </w:rPr>
      </w:pPr>
    </w:p>
    <w:p w:rsidR="00374591" w:rsidRPr="00374591" w:rsidRDefault="00374591" w:rsidP="00374591">
      <w:pPr>
        <w:ind w:left="0" w:firstLine="0"/>
        <w:rPr>
          <w:sz w:val="22"/>
        </w:rPr>
      </w:pPr>
    </w:p>
    <w:p w:rsidR="00B761C7" w:rsidRPr="00B761C7" w:rsidRDefault="006775AD">
      <w:pPr>
        <w:spacing w:after="0" w:line="240" w:lineRule="auto"/>
        <w:ind w:left="1440" w:hanging="810"/>
        <w:rPr>
          <w:ins w:id="23" w:author="LORNA BRETT" w:date="2020-08-11T08:45:00Z"/>
          <w:rFonts w:ascii="Calibri" w:eastAsiaTheme="minorHAnsi" w:hAnsi="Calibri" w:cs="Calibri"/>
          <w:b/>
          <w:bCs/>
          <w:color w:val="1F4E79"/>
          <w:szCs w:val="24"/>
        </w:rPr>
        <w:pPrChange w:id="24" w:author="LORNA BRETT" w:date="2020-08-11T08:45:00Z">
          <w:pPr>
            <w:pStyle w:val="ListParagraph"/>
            <w:numPr>
              <w:numId w:val="15"/>
            </w:numPr>
            <w:spacing w:after="0" w:line="240" w:lineRule="auto"/>
            <w:ind w:hanging="360"/>
            <w:contextualSpacing w:val="0"/>
          </w:pPr>
        </w:pPrChange>
      </w:pPr>
      <w:r w:rsidRPr="00B761C7">
        <w:rPr>
          <w:sz w:val="22"/>
        </w:rPr>
        <w:t xml:space="preserve">1.3 </w:t>
      </w:r>
      <w:ins w:id="25" w:author="LORNA BRETT" w:date="2020-08-11T08:42:00Z">
        <w:r w:rsidR="00B761C7" w:rsidRPr="00B761C7">
          <w:rPr>
            <w:sz w:val="22"/>
          </w:rPr>
          <w:tab/>
        </w:r>
      </w:ins>
      <w:ins w:id="26" w:author="LORNA BRETT" w:date="2020-08-11T08:45:00Z">
        <w:r w:rsidR="00B761C7" w:rsidRPr="00B761C7">
          <w:rPr>
            <w:color w:val="FF0000"/>
            <w:rPrChange w:id="27" w:author="LORNA BRETT" w:date="2020-08-11T08:45:00Z">
              <w:rPr/>
            </w:rPrChange>
          </w:rPr>
          <w:t xml:space="preserve">Active Duty Service Members and Reserve Component members who reside more than 50 miles from a military treatment facility (MTF) will be expected to enroll in TRICARE PRIME Remote and utilize a Tricare Primary Care Manager or select a Tricare provider as the primary care manager. If Active Duty Service Members and Reserve Component members require assistance with being connected/referred to an MTF, the Hamilton Center Military Veteran Coordinator (MVP) will assist with this process. </w:t>
        </w:r>
      </w:ins>
    </w:p>
    <w:p w:rsidR="00374591" w:rsidRPr="00374591" w:rsidDel="00B761C7" w:rsidRDefault="00374591">
      <w:pPr>
        <w:ind w:left="1440" w:hanging="720"/>
        <w:rPr>
          <w:del w:id="28" w:author="LORNA BRETT" w:date="2020-08-11T08:46:00Z"/>
          <w:sz w:val="22"/>
        </w:rPr>
        <w:pPrChange w:id="29" w:author="LORNA BRETT" w:date="2020-08-11T08:42:00Z">
          <w:pPr>
            <w:ind w:left="720" w:firstLine="0"/>
          </w:pPr>
        </w:pPrChange>
      </w:pPr>
      <w:del w:id="30" w:author="LORNA BRETT" w:date="2020-08-11T08:46:00Z">
        <w:r w:rsidRPr="00374591" w:rsidDel="00B761C7">
          <w:rPr>
            <w:sz w:val="22"/>
          </w:rPr>
          <w:delText xml:space="preserve">Active </w:delText>
        </w:r>
      </w:del>
      <w:del w:id="31" w:author="LORNA BRETT" w:date="2020-08-10T12:31:00Z">
        <w:r w:rsidRPr="00374591" w:rsidDel="00037A11">
          <w:rPr>
            <w:sz w:val="22"/>
          </w:rPr>
          <w:delText>D</w:delText>
        </w:r>
      </w:del>
      <w:del w:id="32" w:author="LORNA BRETT" w:date="2020-08-11T08:46:00Z">
        <w:r w:rsidRPr="00374591" w:rsidDel="00B761C7">
          <w:rPr>
            <w:sz w:val="22"/>
          </w:rPr>
          <w:delText xml:space="preserve">uty </w:delText>
        </w:r>
      </w:del>
      <w:del w:id="33" w:author="LORNA BRETT" w:date="2020-08-10T12:31:00Z">
        <w:r w:rsidRPr="00374591" w:rsidDel="00037A11">
          <w:rPr>
            <w:sz w:val="22"/>
          </w:rPr>
          <w:delText>S</w:delText>
        </w:r>
      </w:del>
      <w:del w:id="34" w:author="LORNA BRETT" w:date="2020-08-11T08:46:00Z">
        <w:r w:rsidRPr="00374591" w:rsidDel="00B761C7">
          <w:rPr>
            <w:sz w:val="22"/>
          </w:rPr>
          <w:delText xml:space="preserve">ervice </w:delText>
        </w:r>
      </w:del>
      <w:del w:id="35" w:author="LORNA BRETT" w:date="2020-08-10T12:31:00Z">
        <w:r w:rsidRPr="00374591" w:rsidDel="00037A11">
          <w:rPr>
            <w:sz w:val="22"/>
          </w:rPr>
          <w:delText>M</w:delText>
        </w:r>
      </w:del>
      <w:del w:id="36" w:author="LORNA BRETT" w:date="2020-08-11T08:46:00Z">
        <w:r w:rsidRPr="00374591" w:rsidDel="00B761C7">
          <w:rPr>
            <w:sz w:val="22"/>
          </w:rPr>
          <w:delText>embers and Reserve Component members who reside more than 50 miles from a military hospital enroll in TRICARE PRIME Remote and utilize a Tricare Primary Care Manager or select a Tricare provider as the primary care manager.</w:delText>
        </w:r>
      </w:del>
    </w:p>
    <w:p w:rsidR="00374591" w:rsidRPr="00374591" w:rsidRDefault="00374591" w:rsidP="00374591">
      <w:pPr>
        <w:ind w:left="0" w:firstLine="0"/>
        <w:rPr>
          <w:sz w:val="22"/>
        </w:rPr>
      </w:pPr>
    </w:p>
    <w:p w:rsidR="00374591" w:rsidRPr="00374591" w:rsidRDefault="006775AD" w:rsidP="00B761C7">
      <w:pPr>
        <w:ind w:left="720" w:hanging="90"/>
        <w:rPr>
          <w:sz w:val="22"/>
        </w:rPr>
      </w:pPr>
      <w:r>
        <w:rPr>
          <w:sz w:val="22"/>
        </w:rPr>
        <w:t xml:space="preserve">1.4 </w:t>
      </w:r>
      <w:ins w:id="37" w:author="LORNA BRETT" w:date="2020-08-11T08:43:00Z">
        <w:r w:rsidR="00B761C7">
          <w:rPr>
            <w:sz w:val="22"/>
          </w:rPr>
          <w:tab/>
        </w:r>
      </w:ins>
      <w:r w:rsidR="00374591" w:rsidRPr="00374591">
        <w:rPr>
          <w:sz w:val="22"/>
        </w:rPr>
        <w:t>The provider will refer the member for care that they cannot provide.</w:t>
      </w:r>
    </w:p>
    <w:p w:rsidR="00374591" w:rsidRPr="00374591" w:rsidRDefault="00374591" w:rsidP="00374591">
      <w:pPr>
        <w:ind w:left="0" w:firstLine="0"/>
        <w:rPr>
          <w:sz w:val="22"/>
        </w:rPr>
      </w:pPr>
    </w:p>
    <w:p w:rsidR="00374591" w:rsidRPr="008177EE" w:rsidRDefault="006775AD" w:rsidP="00B761C7">
      <w:pPr>
        <w:ind w:left="1440" w:hanging="810"/>
        <w:rPr>
          <w:sz w:val="22"/>
        </w:rPr>
      </w:pPr>
      <w:r>
        <w:rPr>
          <w:sz w:val="22"/>
        </w:rPr>
        <w:t>1.</w:t>
      </w:r>
      <w:ins w:id="38" w:author="LORNA BRETT" w:date="2020-08-11T08:47:00Z">
        <w:r w:rsidR="00B761C7">
          <w:rPr>
            <w:sz w:val="22"/>
          </w:rPr>
          <w:t>5</w:t>
        </w:r>
      </w:ins>
      <w:del w:id="39" w:author="LORNA BRETT" w:date="2020-08-11T08:47:00Z">
        <w:r w:rsidDel="00B761C7">
          <w:rPr>
            <w:sz w:val="22"/>
          </w:rPr>
          <w:delText>3</w:delText>
        </w:r>
      </w:del>
      <w:r>
        <w:rPr>
          <w:sz w:val="22"/>
        </w:rPr>
        <w:t xml:space="preserve"> </w:t>
      </w:r>
      <w:ins w:id="40" w:author="LORNA BRETT" w:date="2020-08-11T08:47:00Z">
        <w:r w:rsidR="00B761C7">
          <w:rPr>
            <w:sz w:val="22"/>
          </w:rPr>
          <w:tab/>
        </w:r>
      </w:ins>
      <w:r w:rsidR="00374591" w:rsidRPr="00374591">
        <w:rPr>
          <w:sz w:val="22"/>
        </w:rPr>
        <w:t>Members of the selected reserves, not on active duty orders are eligible for TRICARE Reserve Select and can schedule an appointment with any TRICARE-authorized provider, network or non-network.</w:t>
      </w:r>
    </w:p>
    <w:p w:rsidR="00376EE6" w:rsidRDefault="00376EE6" w:rsidP="00376EE6">
      <w:pPr>
        <w:spacing w:after="0" w:line="259" w:lineRule="auto"/>
        <w:ind w:left="-5" w:hanging="10"/>
        <w:rPr>
          <w:b/>
        </w:rPr>
      </w:pPr>
    </w:p>
    <w:p w:rsidR="005B1A90" w:rsidRDefault="00BF3EF2" w:rsidP="006775AD">
      <w:pPr>
        <w:pStyle w:val="Heading1"/>
        <w:numPr>
          <w:ilvl w:val="0"/>
          <w:numId w:val="14"/>
        </w:numPr>
      </w:pPr>
      <w:r>
        <w:t>Assessment Process</w:t>
      </w:r>
      <w:r w:rsidR="00346D4E">
        <w:t xml:space="preserve"> </w:t>
      </w:r>
    </w:p>
    <w:p w:rsidR="005B1A90" w:rsidRDefault="005B1A90" w:rsidP="005B1A90">
      <w:pPr>
        <w:pStyle w:val="Heading1"/>
        <w:ind w:left="720" w:firstLine="0"/>
      </w:pPr>
    </w:p>
    <w:p w:rsidR="0005240B" w:rsidRPr="006775AD" w:rsidRDefault="00BF3EF2" w:rsidP="006775AD">
      <w:pPr>
        <w:pStyle w:val="ListParagraph"/>
        <w:numPr>
          <w:ilvl w:val="1"/>
          <w:numId w:val="14"/>
        </w:numPr>
        <w:rPr>
          <w:szCs w:val="24"/>
        </w:rPr>
      </w:pPr>
      <w:r w:rsidRPr="006775AD">
        <w:rPr>
          <w:szCs w:val="24"/>
        </w:rPr>
        <w:t>The identified active military or veteran service member will be assigned to a Military Culturally Competent Principal Behavioral Health Provider</w:t>
      </w:r>
      <w:del w:id="41" w:author="LORNA BRETT" w:date="2020-08-11T08:47:00Z">
        <w:r w:rsidRPr="006775AD" w:rsidDel="00B761C7">
          <w:rPr>
            <w:szCs w:val="24"/>
          </w:rPr>
          <w:delText xml:space="preserve"> at that sub facility</w:delText>
        </w:r>
      </w:del>
      <w:r w:rsidRPr="006775AD">
        <w:rPr>
          <w:szCs w:val="24"/>
        </w:rPr>
        <w:t xml:space="preserve">. </w:t>
      </w:r>
    </w:p>
    <w:p w:rsidR="00E27797" w:rsidRPr="004B2FBE" w:rsidRDefault="00E27797" w:rsidP="00E27797">
      <w:pPr>
        <w:pStyle w:val="ListParagraph"/>
        <w:ind w:left="1440" w:firstLine="0"/>
        <w:rPr>
          <w:szCs w:val="24"/>
        </w:rPr>
      </w:pPr>
    </w:p>
    <w:p w:rsidR="0005240B" w:rsidRDefault="00BF3EF2" w:rsidP="006775AD">
      <w:pPr>
        <w:pStyle w:val="ListParagraph"/>
        <w:numPr>
          <w:ilvl w:val="2"/>
          <w:numId w:val="14"/>
        </w:numPr>
        <w:rPr>
          <w:szCs w:val="24"/>
        </w:rPr>
      </w:pPr>
      <w:r>
        <w:rPr>
          <w:szCs w:val="24"/>
        </w:rPr>
        <w:t xml:space="preserve">The </w:t>
      </w:r>
      <w:ins w:id="42" w:author="LORNA BRETT" w:date="2020-08-10T12:27:00Z">
        <w:r w:rsidR="00037A11">
          <w:rPr>
            <w:szCs w:val="24"/>
          </w:rPr>
          <w:t>c</w:t>
        </w:r>
      </w:ins>
      <w:del w:id="43" w:author="LORNA BRETT" w:date="2020-08-10T12:27:00Z">
        <w:r w:rsidRPr="000214F2" w:rsidDel="00037A11">
          <w:rPr>
            <w:szCs w:val="24"/>
          </w:rPr>
          <w:delText>C</w:delText>
        </w:r>
      </w:del>
      <w:r w:rsidRPr="000214F2">
        <w:rPr>
          <w:szCs w:val="24"/>
        </w:rPr>
        <w:t xml:space="preserve">ulturally </w:t>
      </w:r>
      <w:ins w:id="44" w:author="LORNA BRETT" w:date="2020-08-10T12:27:00Z">
        <w:r w:rsidR="00037A11">
          <w:rPr>
            <w:szCs w:val="24"/>
          </w:rPr>
          <w:t>c</w:t>
        </w:r>
      </w:ins>
      <w:del w:id="45" w:author="LORNA BRETT" w:date="2020-08-10T12:27:00Z">
        <w:r w:rsidRPr="000214F2" w:rsidDel="00037A11">
          <w:rPr>
            <w:szCs w:val="24"/>
          </w:rPr>
          <w:delText>C</w:delText>
        </w:r>
      </w:del>
      <w:r w:rsidRPr="000214F2">
        <w:rPr>
          <w:szCs w:val="24"/>
        </w:rPr>
        <w:t xml:space="preserve">ompetent </w:t>
      </w:r>
      <w:ins w:id="46" w:author="LORNA BRETT" w:date="2020-08-10T12:27:00Z">
        <w:r w:rsidR="00037A11">
          <w:rPr>
            <w:szCs w:val="24"/>
          </w:rPr>
          <w:t>p</w:t>
        </w:r>
      </w:ins>
      <w:del w:id="47" w:author="LORNA BRETT" w:date="2020-08-10T12:27:00Z">
        <w:r w:rsidRPr="000214F2" w:rsidDel="00037A11">
          <w:rPr>
            <w:szCs w:val="24"/>
          </w:rPr>
          <w:delText>P</w:delText>
        </w:r>
      </w:del>
      <w:r w:rsidRPr="000214F2">
        <w:rPr>
          <w:szCs w:val="24"/>
        </w:rPr>
        <w:t xml:space="preserve">rovider has completed </w:t>
      </w:r>
      <w:ins w:id="48" w:author="LORNA BRETT" w:date="2020-08-10T12:29:00Z">
        <w:r w:rsidR="00037A11">
          <w:rPr>
            <w:szCs w:val="24"/>
          </w:rPr>
          <w:t>a minimum t</w:t>
        </w:r>
      </w:ins>
      <w:ins w:id="49" w:author="LORNA BRETT" w:date="2020-08-10T12:30:00Z">
        <w:r w:rsidR="00037A11">
          <w:rPr>
            <w:szCs w:val="24"/>
          </w:rPr>
          <w:t>ie</w:t>
        </w:r>
      </w:ins>
      <w:ins w:id="50" w:author="LORNA BRETT" w:date="2020-08-10T12:29:00Z">
        <w:r w:rsidR="00037A11">
          <w:rPr>
            <w:szCs w:val="24"/>
          </w:rPr>
          <w:t xml:space="preserve">r one </w:t>
        </w:r>
      </w:ins>
      <w:del w:id="51" w:author="LORNA BRETT" w:date="2020-08-10T12:30:00Z">
        <w:r w:rsidRPr="000214F2" w:rsidDel="00037A11">
          <w:rPr>
            <w:szCs w:val="24"/>
          </w:rPr>
          <w:delText>all three tiers of</w:delText>
        </w:r>
      </w:del>
      <w:r w:rsidRPr="000214F2">
        <w:rPr>
          <w:szCs w:val="24"/>
        </w:rPr>
        <w:t xml:space="preserve"> Star</w:t>
      </w:r>
      <w:r>
        <w:rPr>
          <w:szCs w:val="24"/>
        </w:rPr>
        <w:t xml:space="preserve"> </w:t>
      </w:r>
      <w:r w:rsidRPr="000214F2">
        <w:rPr>
          <w:szCs w:val="24"/>
        </w:rPr>
        <w:t>Behavioral Health Provider training.</w:t>
      </w:r>
    </w:p>
    <w:p w:rsidR="00E27797" w:rsidRDefault="00E27797" w:rsidP="00E27797">
      <w:pPr>
        <w:pStyle w:val="ListParagraph"/>
        <w:ind w:left="2145" w:firstLine="0"/>
        <w:rPr>
          <w:szCs w:val="24"/>
        </w:rPr>
      </w:pPr>
    </w:p>
    <w:p w:rsidR="00BF3EF2" w:rsidRDefault="00BF3EF2" w:rsidP="006775AD">
      <w:pPr>
        <w:pStyle w:val="ListParagraph"/>
        <w:numPr>
          <w:ilvl w:val="1"/>
          <w:numId w:val="14"/>
        </w:numPr>
        <w:rPr>
          <w:szCs w:val="24"/>
        </w:rPr>
      </w:pPr>
      <w:r w:rsidRPr="00BF3EF2">
        <w:rPr>
          <w:szCs w:val="24"/>
        </w:rPr>
        <w:t xml:space="preserve">The </w:t>
      </w:r>
      <w:ins w:id="52" w:author="LORNA BRETT" w:date="2020-08-10T12:27:00Z">
        <w:r w:rsidR="00037A11">
          <w:rPr>
            <w:szCs w:val="24"/>
          </w:rPr>
          <w:t>c</w:t>
        </w:r>
      </w:ins>
      <w:del w:id="53" w:author="LORNA BRETT" w:date="2020-08-10T12:27:00Z">
        <w:r w:rsidRPr="00BF3EF2" w:rsidDel="00037A11">
          <w:rPr>
            <w:szCs w:val="24"/>
          </w:rPr>
          <w:delText>C</w:delText>
        </w:r>
      </w:del>
      <w:r w:rsidRPr="00BF3EF2">
        <w:rPr>
          <w:szCs w:val="24"/>
        </w:rPr>
        <w:t xml:space="preserve">ulturally </w:t>
      </w:r>
      <w:ins w:id="54" w:author="LORNA BRETT" w:date="2020-08-10T12:27:00Z">
        <w:r w:rsidR="00037A11">
          <w:rPr>
            <w:szCs w:val="24"/>
          </w:rPr>
          <w:t>c</w:t>
        </w:r>
      </w:ins>
      <w:del w:id="55" w:author="LORNA BRETT" w:date="2020-08-10T12:27:00Z">
        <w:r w:rsidRPr="00BF3EF2" w:rsidDel="00037A11">
          <w:rPr>
            <w:szCs w:val="24"/>
          </w:rPr>
          <w:delText>C</w:delText>
        </w:r>
      </w:del>
      <w:r w:rsidRPr="00BF3EF2">
        <w:rPr>
          <w:szCs w:val="24"/>
        </w:rPr>
        <w:t xml:space="preserve">ompetent </w:t>
      </w:r>
      <w:ins w:id="56" w:author="LORNA BRETT" w:date="2020-08-10T12:27:00Z">
        <w:r w:rsidR="00037A11">
          <w:rPr>
            <w:szCs w:val="24"/>
          </w:rPr>
          <w:t>p</w:t>
        </w:r>
      </w:ins>
      <w:del w:id="57" w:author="LORNA BRETT" w:date="2020-08-10T12:27:00Z">
        <w:r w:rsidRPr="00BF3EF2" w:rsidDel="00037A11">
          <w:rPr>
            <w:szCs w:val="24"/>
          </w:rPr>
          <w:delText>P</w:delText>
        </w:r>
      </w:del>
      <w:r w:rsidRPr="00BF3EF2">
        <w:rPr>
          <w:szCs w:val="24"/>
        </w:rPr>
        <w:t>rovider will complete the initial assessment and determine if the Active Military or Veteran Service member qualifies for the MVP Program.</w:t>
      </w:r>
    </w:p>
    <w:p w:rsidR="00E27797" w:rsidRPr="00BF3EF2" w:rsidRDefault="00E27797" w:rsidP="00E27797">
      <w:pPr>
        <w:pStyle w:val="ListParagraph"/>
        <w:ind w:left="1440" w:firstLine="0"/>
        <w:rPr>
          <w:szCs w:val="24"/>
        </w:rPr>
      </w:pPr>
    </w:p>
    <w:p w:rsidR="00BF3EF2" w:rsidRPr="004846F3" w:rsidRDefault="00BF3EF2" w:rsidP="006775AD">
      <w:pPr>
        <w:pStyle w:val="ListParagraph"/>
        <w:numPr>
          <w:ilvl w:val="2"/>
          <w:numId w:val="14"/>
        </w:numPr>
        <w:rPr>
          <w:szCs w:val="24"/>
        </w:rPr>
      </w:pPr>
      <w:r w:rsidRPr="000214F2">
        <w:rPr>
          <w:szCs w:val="24"/>
        </w:rPr>
        <w:t>If the individual does not qualify for the MVP Program, services continue to follow person centered treatment plan recommendation of the provider.</w:t>
      </w:r>
    </w:p>
    <w:p w:rsidR="00B761C7" w:rsidRPr="00B761C7" w:rsidRDefault="00B761C7">
      <w:pPr>
        <w:pStyle w:val="ListParagraph"/>
        <w:numPr>
          <w:ilvl w:val="2"/>
          <w:numId w:val="14"/>
        </w:numPr>
        <w:spacing w:line="264" w:lineRule="auto"/>
        <w:rPr>
          <w:ins w:id="58" w:author="LORNA BRETT" w:date="2020-08-11T08:48:00Z"/>
          <w:rFonts w:eastAsiaTheme="minorHAnsi"/>
          <w:color w:val="auto"/>
          <w:szCs w:val="24"/>
        </w:rPr>
        <w:pPrChange w:id="59" w:author="LORNA BRETT" w:date="2020-08-11T08:48:00Z">
          <w:pPr>
            <w:pStyle w:val="ListParagraph"/>
            <w:numPr>
              <w:numId w:val="14"/>
            </w:numPr>
            <w:spacing w:line="264" w:lineRule="auto"/>
            <w:ind w:left="360" w:hanging="360"/>
          </w:pPr>
        </w:pPrChange>
      </w:pPr>
      <w:ins w:id="60" w:author="LORNA BRETT" w:date="2020-08-11T08:48:00Z">
        <w:r w:rsidRPr="00B761C7">
          <w:rPr>
            <w:color w:val="FF0000"/>
            <w:rPrChange w:id="61" w:author="LORNA BRETT" w:date="2020-08-11T08:48:00Z">
              <w:rPr/>
            </w:rPrChange>
          </w:rPr>
          <w:t xml:space="preserve">If the individual does qualify for the MVP Program, the individual is identified in the EMR as MVP and the MVP workflow is followed and an internal referral will be made to the Hamilton Center MVP Coordinator. </w:t>
        </w:r>
      </w:ins>
    </w:p>
    <w:p w:rsidR="004846F3" w:rsidRPr="00C3284B" w:rsidDel="00B761C7" w:rsidRDefault="00BF3EF2">
      <w:pPr>
        <w:ind w:left="0" w:firstLine="0"/>
        <w:rPr>
          <w:del w:id="62" w:author="LORNA BRETT" w:date="2020-08-11T08:49:00Z"/>
          <w:szCs w:val="24"/>
        </w:rPr>
        <w:pPrChange w:id="63" w:author="LORNA BRETT" w:date="2020-08-11T08:49:00Z">
          <w:pPr>
            <w:pStyle w:val="ListParagraph"/>
            <w:numPr>
              <w:ilvl w:val="2"/>
              <w:numId w:val="14"/>
            </w:numPr>
            <w:ind w:left="2160" w:hanging="720"/>
          </w:pPr>
        </w:pPrChange>
      </w:pPr>
      <w:del w:id="64" w:author="LORNA BRETT" w:date="2020-08-11T08:49:00Z">
        <w:r w:rsidRPr="00B761C7" w:rsidDel="00B761C7">
          <w:rPr>
            <w:szCs w:val="24"/>
          </w:rPr>
          <w:delText xml:space="preserve">If the individual does qualify for the MVP Program, the individual is identified in the EMR as MVP and the MVP workflow is followed. </w:delText>
        </w:r>
        <w:r w:rsidRPr="009D51BA" w:rsidDel="00B761C7">
          <w:rPr>
            <w:szCs w:val="24"/>
          </w:rPr>
          <w:delText>*</w:delText>
        </w:r>
        <w:r w:rsidRPr="009D51BA" w:rsidDel="00B761C7">
          <w:rPr>
            <w:i/>
            <w:szCs w:val="24"/>
          </w:rPr>
          <w:delText>attached</w:delText>
        </w:r>
        <w:r w:rsidR="00346D4E" w:rsidRPr="00C3284B" w:rsidDel="00B761C7">
          <w:rPr>
            <w:szCs w:val="24"/>
          </w:rPr>
          <w:delText xml:space="preserve"> </w:delText>
        </w:r>
      </w:del>
    </w:p>
    <w:p w:rsidR="00374591" w:rsidDel="00B761C7" w:rsidRDefault="00374591">
      <w:pPr>
        <w:rPr>
          <w:del w:id="65" w:author="LORNA BRETT" w:date="2020-08-11T08:49:00Z"/>
        </w:rPr>
        <w:pPrChange w:id="66" w:author="LORNA BRETT" w:date="2020-08-11T08:49:00Z">
          <w:pPr>
            <w:pStyle w:val="ListParagraph"/>
            <w:numPr>
              <w:ilvl w:val="2"/>
              <w:numId w:val="14"/>
            </w:numPr>
            <w:ind w:left="2160" w:hanging="720"/>
          </w:pPr>
        </w:pPrChange>
      </w:pPr>
      <w:del w:id="67" w:author="LORNA BRETT" w:date="2020-08-11T08:49:00Z">
        <w:r w:rsidDel="00B761C7">
          <w:delText>An internal referral will be made to the MVP Coordinator.</w:delText>
        </w:r>
      </w:del>
    </w:p>
    <w:p w:rsidR="00E27797" w:rsidDel="00B761C7" w:rsidRDefault="00E27797">
      <w:pPr>
        <w:rPr>
          <w:del w:id="68" w:author="LORNA BRETT" w:date="2020-08-11T08:49:00Z"/>
        </w:rPr>
        <w:pPrChange w:id="69" w:author="LORNA BRETT" w:date="2020-08-11T08:49:00Z">
          <w:pPr>
            <w:pStyle w:val="ListParagraph"/>
            <w:ind w:left="2145" w:firstLine="0"/>
          </w:pPr>
        </w:pPrChange>
      </w:pPr>
    </w:p>
    <w:p w:rsidR="00B761C7" w:rsidRPr="00B761C7" w:rsidRDefault="00B761C7">
      <w:pPr>
        <w:rPr>
          <w:ins w:id="70" w:author="LORNA BRETT" w:date="2020-08-11T08:49:00Z"/>
          <w:b/>
          <w:rPrChange w:id="71" w:author="LORNA BRETT" w:date="2020-08-11T08:49:00Z">
            <w:rPr>
              <w:ins w:id="72" w:author="LORNA BRETT" w:date="2020-08-11T08:49:00Z"/>
              <w:b/>
              <w:szCs w:val="24"/>
              <w:u w:val="single"/>
            </w:rPr>
          </w:rPrChange>
        </w:rPr>
        <w:pPrChange w:id="73" w:author="LORNA BRETT" w:date="2020-08-11T08:49:00Z">
          <w:pPr>
            <w:pStyle w:val="ListParagraph"/>
            <w:numPr>
              <w:numId w:val="14"/>
            </w:numPr>
            <w:ind w:left="360" w:hanging="360"/>
          </w:pPr>
        </w:pPrChange>
      </w:pPr>
    </w:p>
    <w:p w:rsidR="00BF3EF2" w:rsidRPr="00E27797" w:rsidRDefault="00BF3EF2" w:rsidP="006775AD">
      <w:pPr>
        <w:pStyle w:val="ListParagraph"/>
        <w:numPr>
          <w:ilvl w:val="0"/>
          <w:numId w:val="14"/>
        </w:numPr>
        <w:rPr>
          <w:b/>
          <w:szCs w:val="24"/>
        </w:rPr>
      </w:pPr>
      <w:r>
        <w:rPr>
          <w:b/>
          <w:szCs w:val="24"/>
          <w:u w:val="single"/>
        </w:rPr>
        <w:t>Treatment Planning</w:t>
      </w:r>
    </w:p>
    <w:p w:rsidR="00E27797" w:rsidRPr="00BF3EF2" w:rsidRDefault="00E27797" w:rsidP="00E27797">
      <w:pPr>
        <w:pStyle w:val="ListParagraph"/>
        <w:ind w:firstLine="0"/>
        <w:rPr>
          <w:b/>
          <w:szCs w:val="24"/>
        </w:rPr>
      </w:pPr>
    </w:p>
    <w:p w:rsidR="00037A11" w:rsidRPr="00037A11" w:rsidRDefault="00037A11">
      <w:pPr>
        <w:ind w:left="720" w:firstLine="10"/>
        <w:rPr>
          <w:ins w:id="74" w:author="LORNA BRETT" w:date="2020-08-10T12:35:00Z"/>
          <w:rFonts w:ascii="Calibri" w:eastAsiaTheme="minorHAnsi" w:hAnsi="Calibri" w:cs="Calibri"/>
          <w:color w:val="auto"/>
          <w:sz w:val="22"/>
        </w:rPr>
        <w:pPrChange w:id="75" w:author="LORNA BRETT" w:date="2020-08-10T12:37:00Z">
          <w:pPr>
            <w:pStyle w:val="ListParagraph"/>
            <w:numPr>
              <w:numId w:val="14"/>
            </w:numPr>
            <w:ind w:left="360" w:hanging="360"/>
          </w:pPr>
        </w:pPrChange>
      </w:pPr>
    </w:p>
    <w:p w:rsidR="00BF3EF2" w:rsidRPr="00E27797" w:rsidRDefault="00BF3EF2" w:rsidP="006775AD">
      <w:pPr>
        <w:pStyle w:val="ListParagraph"/>
        <w:numPr>
          <w:ilvl w:val="1"/>
          <w:numId w:val="14"/>
        </w:numPr>
        <w:rPr>
          <w:b/>
          <w:szCs w:val="24"/>
        </w:rPr>
      </w:pPr>
      <w:r>
        <w:rPr>
          <w:szCs w:val="24"/>
        </w:rPr>
        <w:t xml:space="preserve">Treatment </w:t>
      </w:r>
      <w:r w:rsidRPr="000214F2">
        <w:rPr>
          <w:szCs w:val="24"/>
        </w:rPr>
        <w:t>continues with competent treatment provider and referrals are made as</w:t>
      </w:r>
      <w:r>
        <w:rPr>
          <w:szCs w:val="24"/>
        </w:rPr>
        <w:t xml:space="preserve"> </w:t>
      </w:r>
      <w:r w:rsidRPr="000214F2">
        <w:rPr>
          <w:szCs w:val="24"/>
        </w:rPr>
        <w:t>necessary for additional programming or supplemental services including but not limited</w:t>
      </w:r>
      <w:r>
        <w:rPr>
          <w:szCs w:val="24"/>
        </w:rPr>
        <w:t xml:space="preserve"> to:</w:t>
      </w:r>
    </w:p>
    <w:p w:rsidR="00E27797" w:rsidRPr="00BF3EF2" w:rsidRDefault="00E27797" w:rsidP="00E27797">
      <w:pPr>
        <w:pStyle w:val="ListParagraph"/>
        <w:ind w:left="1545" w:firstLine="0"/>
        <w:rPr>
          <w:b/>
          <w:szCs w:val="24"/>
        </w:rPr>
      </w:pPr>
    </w:p>
    <w:p w:rsidR="00BF3EF2" w:rsidRPr="00BF3EF2" w:rsidRDefault="00BF3EF2" w:rsidP="008177EE">
      <w:pPr>
        <w:pStyle w:val="ListParagraph"/>
        <w:numPr>
          <w:ilvl w:val="2"/>
          <w:numId w:val="12"/>
        </w:numPr>
        <w:rPr>
          <w:szCs w:val="24"/>
        </w:rPr>
      </w:pPr>
      <w:r w:rsidRPr="00BF3EF2">
        <w:rPr>
          <w:szCs w:val="24"/>
        </w:rPr>
        <w:t>Recovery oriented behavioral health treatment</w:t>
      </w:r>
      <w:r>
        <w:rPr>
          <w:szCs w:val="24"/>
        </w:rPr>
        <w:t>;</w:t>
      </w:r>
    </w:p>
    <w:p w:rsidR="00BF3EF2" w:rsidRPr="00BF3EF2" w:rsidRDefault="00BF3EF2" w:rsidP="008177EE">
      <w:pPr>
        <w:pStyle w:val="ListParagraph"/>
        <w:numPr>
          <w:ilvl w:val="2"/>
          <w:numId w:val="12"/>
        </w:numPr>
        <w:rPr>
          <w:szCs w:val="24"/>
        </w:rPr>
      </w:pPr>
      <w:r w:rsidRPr="00BF3EF2">
        <w:rPr>
          <w:szCs w:val="24"/>
        </w:rPr>
        <w:t>Primary Care</w:t>
      </w:r>
      <w:r>
        <w:rPr>
          <w:szCs w:val="24"/>
        </w:rPr>
        <w:t>;</w:t>
      </w:r>
    </w:p>
    <w:p w:rsidR="00BF3EF2" w:rsidRDefault="00BF3EF2" w:rsidP="008177EE">
      <w:pPr>
        <w:pStyle w:val="ListParagraph"/>
        <w:numPr>
          <w:ilvl w:val="2"/>
          <w:numId w:val="12"/>
        </w:numPr>
        <w:rPr>
          <w:szCs w:val="24"/>
        </w:rPr>
      </w:pPr>
      <w:r w:rsidRPr="00BF3EF2">
        <w:rPr>
          <w:szCs w:val="24"/>
        </w:rPr>
        <w:t>Substance Use Treatment</w:t>
      </w:r>
      <w:r>
        <w:rPr>
          <w:szCs w:val="24"/>
        </w:rPr>
        <w:t>;</w:t>
      </w:r>
    </w:p>
    <w:p w:rsidR="00BF3EF2" w:rsidRDefault="00BF3EF2" w:rsidP="008177EE">
      <w:pPr>
        <w:pStyle w:val="ListParagraph"/>
        <w:numPr>
          <w:ilvl w:val="2"/>
          <w:numId w:val="12"/>
        </w:numPr>
        <w:rPr>
          <w:szCs w:val="24"/>
        </w:rPr>
      </w:pPr>
      <w:r w:rsidRPr="00BF3EF2">
        <w:rPr>
          <w:szCs w:val="24"/>
        </w:rPr>
        <w:t>Opioid Treatment Program</w:t>
      </w:r>
      <w:r>
        <w:rPr>
          <w:szCs w:val="24"/>
        </w:rPr>
        <w:t>;</w:t>
      </w:r>
    </w:p>
    <w:p w:rsidR="00BF3EF2" w:rsidRPr="00BF3EF2" w:rsidRDefault="00BF3EF2" w:rsidP="008177EE">
      <w:pPr>
        <w:pStyle w:val="ListParagraph"/>
        <w:numPr>
          <w:ilvl w:val="2"/>
          <w:numId w:val="12"/>
        </w:numPr>
        <w:rPr>
          <w:szCs w:val="24"/>
        </w:rPr>
      </w:pPr>
      <w:r w:rsidRPr="00BF3EF2">
        <w:rPr>
          <w:szCs w:val="24"/>
        </w:rPr>
        <w:t>Care Management</w:t>
      </w:r>
      <w:r>
        <w:rPr>
          <w:szCs w:val="24"/>
        </w:rPr>
        <w:t>;</w:t>
      </w:r>
    </w:p>
    <w:p w:rsidR="00BF3EF2" w:rsidRPr="00BF3EF2" w:rsidRDefault="00BF3EF2" w:rsidP="008177EE">
      <w:pPr>
        <w:pStyle w:val="ListParagraph"/>
        <w:numPr>
          <w:ilvl w:val="2"/>
          <w:numId w:val="12"/>
        </w:numPr>
        <w:rPr>
          <w:szCs w:val="24"/>
        </w:rPr>
      </w:pPr>
      <w:r w:rsidRPr="00BF3EF2">
        <w:rPr>
          <w:szCs w:val="24"/>
        </w:rPr>
        <w:t>Peer Services</w:t>
      </w:r>
      <w:r>
        <w:rPr>
          <w:szCs w:val="24"/>
        </w:rPr>
        <w:t>; and/or</w:t>
      </w:r>
    </w:p>
    <w:p w:rsidR="00BF3EF2" w:rsidRDefault="00BF3EF2" w:rsidP="008177EE">
      <w:pPr>
        <w:pStyle w:val="ListParagraph"/>
        <w:numPr>
          <w:ilvl w:val="2"/>
          <w:numId w:val="12"/>
        </w:numPr>
        <w:rPr>
          <w:szCs w:val="24"/>
        </w:rPr>
      </w:pPr>
      <w:r w:rsidRPr="00BF3EF2">
        <w:rPr>
          <w:szCs w:val="24"/>
        </w:rPr>
        <w:lastRenderedPageBreak/>
        <w:t>Prescriber Services</w:t>
      </w:r>
      <w:r>
        <w:rPr>
          <w:szCs w:val="24"/>
        </w:rPr>
        <w:t>.</w:t>
      </w:r>
    </w:p>
    <w:p w:rsidR="00E27797" w:rsidRDefault="00E27797" w:rsidP="00E27797">
      <w:pPr>
        <w:pStyle w:val="ListParagraph"/>
        <w:ind w:left="2160" w:firstLine="0"/>
        <w:rPr>
          <w:szCs w:val="24"/>
        </w:rPr>
      </w:pPr>
    </w:p>
    <w:p w:rsidR="00BF3EF2" w:rsidRDefault="00BF3EF2" w:rsidP="009D51BA">
      <w:pPr>
        <w:pStyle w:val="ListParagraph"/>
        <w:numPr>
          <w:ilvl w:val="1"/>
          <w:numId w:val="14"/>
        </w:numPr>
        <w:ind w:hanging="450"/>
        <w:rPr>
          <w:szCs w:val="24"/>
        </w:rPr>
      </w:pPr>
      <w:r>
        <w:rPr>
          <w:szCs w:val="24"/>
        </w:rPr>
        <w:t xml:space="preserve">A </w:t>
      </w:r>
      <w:r w:rsidRPr="000214F2">
        <w:rPr>
          <w:szCs w:val="24"/>
        </w:rPr>
        <w:t>person centered, recovery oriented treatment plan is established with the active or</w:t>
      </w:r>
      <w:r>
        <w:rPr>
          <w:szCs w:val="24"/>
        </w:rPr>
        <w:t xml:space="preserve"> veteran</w:t>
      </w:r>
      <w:r w:rsidR="00374591">
        <w:rPr>
          <w:szCs w:val="24"/>
        </w:rPr>
        <w:t xml:space="preserve"> military</w:t>
      </w:r>
      <w:r>
        <w:rPr>
          <w:szCs w:val="24"/>
        </w:rPr>
        <w:t xml:space="preserve"> service member.</w:t>
      </w:r>
    </w:p>
    <w:p w:rsidR="00E27797" w:rsidRDefault="00E27797" w:rsidP="00E27797">
      <w:pPr>
        <w:pStyle w:val="ListParagraph"/>
        <w:ind w:left="1545" w:firstLine="0"/>
        <w:rPr>
          <w:szCs w:val="24"/>
        </w:rPr>
      </w:pPr>
    </w:p>
    <w:p w:rsidR="00BF3EF2" w:rsidRDefault="00BF3EF2" w:rsidP="009D51BA">
      <w:pPr>
        <w:pStyle w:val="ListParagraph"/>
        <w:numPr>
          <w:ilvl w:val="1"/>
          <w:numId w:val="14"/>
        </w:numPr>
        <w:ind w:hanging="450"/>
        <w:rPr>
          <w:szCs w:val="24"/>
        </w:rPr>
      </w:pPr>
      <w:r>
        <w:rPr>
          <w:szCs w:val="24"/>
        </w:rPr>
        <w:t xml:space="preserve">If </w:t>
      </w:r>
      <w:r w:rsidRPr="000214F2">
        <w:rPr>
          <w:szCs w:val="24"/>
        </w:rPr>
        <w:t xml:space="preserve">the active or veteran </w:t>
      </w:r>
      <w:r w:rsidR="00374591">
        <w:rPr>
          <w:szCs w:val="24"/>
        </w:rPr>
        <w:t xml:space="preserve">military </w:t>
      </w:r>
      <w:r w:rsidRPr="000214F2">
        <w:rPr>
          <w:szCs w:val="24"/>
        </w:rPr>
        <w:t>service member is at high risk of losing decision making</w:t>
      </w:r>
      <w:r>
        <w:rPr>
          <w:szCs w:val="24"/>
        </w:rPr>
        <w:t xml:space="preserve"> </w:t>
      </w:r>
      <w:r w:rsidRPr="000214F2">
        <w:rPr>
          <w:szCs w:val="24"/>
        </w:rPr>
        <w:t>capacity, an authorized surrogate will be involved in treatment planning on their behalf.</w:t>
      </w:r>
    </w:p>
    <w:p w:rsidR="00E27797" w:rsidRDefault="00E27797" w:rsidP="00E27797">
      <w:pPr>
        <w:pStyle w:val="ListParagraph"/>
        <w:ind w:left="1545" w:firstLine="0"/>
        <w:rPr>
          <w:szCs w:val="24"/>
        </w:rPr>
      </w:pPr>
    </w:p>
    <w:p w:rsidR="00A42157" w:rsidRPr="00E27797" w:rsidRDefault="002B6189" w:rsidP="00374591">
      <w:pPr>
        <w:pStyle w:val="ListParagraph"/>
        <w:ind w:left="1545" w:firstLine="0"/>
        <w:rPr>
          <w:szCs w:val="24"/>
        </w:rPr>
      </w:pPr>
      <w:r>
        <w:tab/>
      </w:r>
    </w:p>
    <w:sectPr w:rsidR="00A42157" w:rsidRPr="00E27797" w:rsidSect="00E27797">
      <w:headerReference w:type="even" r:id="rId7"/>
      <w:headerReference w:type="default" r:id="rId8"/>
      <w:footerReference w:type="even" r:id="rId9"/>
      <w:footerReference w:type="default" r:id="rId10"/>
      <w:headerReference w:type="first" r:id="rId11"/>
      <w:footerReference w:type="first" r:id="rId12"/>
      <w:pgSz w:w="12240" w:h="15840"/>
      <w:pgMar w:top="1530" w:right="1152" w:bottom="540" w:left="1152" w:header="45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A42BC" w:rsidRDefault="00AA42BC">
      <w:pPr>
        <w:spacing w:after="0" w:line="240" w:lineRule="auto"/>
      </w:pPr>
      <w:r>
        <w:separator/>
      </w:r>
    </w:p>
  </w:endnote>
  <w:endnote w:type="continuationSeparator" w:id="0">
    <w:p w:rsidR="00AA42BC" w:rsidRDefault="00AA42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4283118"/>
      <w:docPartObj>
        <w:docPartGallery w:val="Page Numbers (Bottom of Page)"/>
        <w:docPartUnique/>
      </w:docPartObj>
    </w:sdtPr>
    <w:sdtEndPr>
      <w:rPr>
        <w:noProof/>
      </w:rPr>
    </w:sdtEndPr>
    <w:sdtContent>
      <w:p w:rsidR="00AA42BC" w:rsidRDefault="00AA42BC">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rsidR="00AA42BC" w:rsidRDefault="00AA42B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73199739"/>
      <w:docPartObj>
        <w:docPartGallery w:val="Page Numbers (Bottom of Page)"/>
        <w:docPartUnique/>
      </w:docPartObj>
    </w:sdtPr>
    <w:sdtEndPr>
      <w:rPr>
        <w:sz w:val="20"/>
        <w:szCs w:val="20"/>
      </w:rPr>
    </w:sdtEndPr>
    <w:sdtContent>
      <w:sdt>
        <w:sdtPr>
          <w:rPr>
            <w:sz w:val="20"/>
            <w:szCs w:val="20"/>
          </w:rPr>
          <w:id w:val="-673488240"/>
          <w:docPartObj>
            <w:docPartGallery w:val="Page Numbers (Top of Page)"/>
            <w:docPartUnique/>
          </w:docPartObj>
        </w:sdtPr>
        <w:sdtEndPr/>
        <w:sdtContent>
          <w:p w:rsidR="00AA42BC" w:rsidRPr="005D1267" w:rsidRDefault="00AA42BC">
            <w:pPr>
              <w:pStyle w:val="Footer"/>
              <w:jc w:val="right"/>
              <w:rPr>
                <w:sz w:val="20"/>
                <w:szCs w:val="20"/>
              </w:rPr>
            </w:pPr>
            <w:r w:rsidRPr="005D1267">
              <w:rPr>
                <w:sz w:val="20"/>
                <w:szCs w:val="20"/>
              </w:rPr>
              <w:t xml:space="preserve">Page </w:t>
            </w:r>
            <w:r w:rsidRPr="005D1267">
              <w:rPr>
                <w:b/>
                <w:bCs/>
                <w:sz w:val="20"/>
                <w:szCs w:val="20"/>
              </w:rPr>
              <w:fldChar w:fldCharType="begin"/>
            </w:r>
            <w:r w:rsidRPr="005D1267">
              <w:rPr>
                <w:b/>
                <w:bCs/>
                <w:sz w:val="20"/>
                <w:szCs w:val="20"/>
              </w:rPr>
              <w:instrText xml:space="preserve"> PAGE </w:instrText>
            </w:r>
            <w:r w:rsidRPr="005D1267">
              <w:rPr>
                <w:b/>
                <w:bCs/>
                <w:sz w:val="20"/>
                <w:szCs w:val="20"/>
              </w:rPr>
              <w:fldChar w:fldCharType="separate"/>
            </w:r>
            <w:r w:rsidR="00763B35">
              <w:rPr>
                <w:b/>
                <w:bCs/>
                <w:noProof/>
                <w:sz w:val="20"/>
                <w:szCs w:val="20"/>
              </w:rPr>
              <w:t>1</w:t>
            </w:r>
            <w:r w:rsidRPr="005D1267">
              <w:rPr>
                <w:b/>
                <w:bCs/>
                <w:sz w:val="20"/>
                <w:szCs w:val="20"/>
              </w:rPr>
              <w:fldChar w:fldCharType="end"/>
            </w:r>
            <w:r w:rsidRPr="005D1267">
              <w:rPr>
                <w:sz w:val="20"/>
                <w:szCs w:val="20"/>
              </w:rPr>
              <w:t xml:space="preserve"> of </w:t>
            </w:r>
            <w:r w:rsidRPr="005D1267">
              <w:rPr>
                <w:b/>
                <w:bCs/>
                <w:sz w:val="20"/>
                <w:szCs w:val="20"/>
              </w:rPr>
              <w:fldChar w:fldCharType="begin"/>
            </w:r>
            <w:r w:rsidRPr="005D1267">
              <w:rPr>
                <w:b/>
                <w:bCs/>
                <w:sz w:val="20"/>
                <w:szCs w:val="20"/>
              </w:rPr>
              <w:instrText xml:space="preserve"> NUMPAGES  </w:instrText>
            </w:r>
            <w:r w:rsidRPr="005D1267">
              <w:rPr>
                <w:b/>
                <w:bCs/>
                <w:sz w:val="20"/>
                <w:szCs w:val="20"/>
              </w:rPr>
              <w:fldChar w:fldCharType="separate"/>
            </w:r>
            <w:r w:rsidR="00763B35">
              <w:rPr>
                <w:b/>
                <w:bCs/>
                <w:noProof/>
                <w:sz w:val="20"/>
                <w:szCs w:val="20"/>
              </w:rPr>
              <w:t>1</w:t>
            </w:r>
            <w:r w:rsidRPr="005D1267">
              <w:rPr>
                <w:b/>
                <w:bCs/>
                <w:sz w:val="20"/>
                <w:szCs w:val="20"/>
              </w:rPr>
              <w:fldChar w:fldCharType="end"/>
            </w:r>
          </w:p>
        </w:sdtContent>
      </w:sdt>
    </w:sdtContent>
  </w:sdt>
  <w:p w:rsidR="00AA42BC" w:rsidRDefault="00AA42B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61154537"/>
      <w:docPartObj>
        <w:docPartGallery w:val="Page Numbers (Bottom of Page)"/>
        <w:docPartUnique/>
      </w:docPartObj>
    </w:sdtPr>
    <w:sdtEndPr/>
    <w:sdtContent>
      <w:sdt>
        <w:sdtPr>
          <w:id w:val="-1769616900"/>
          <w:docPartObj>
            <w:docPartGallery w:val="Page Numbers (Top of Page)"/>
            <w:docPartUnique/>
          </w:docPartObj>
        </w:sdtPr>
        <w:sdtEndPr/>
        <w:sdtContent>
          <w:p w:rsidR="00AA42BC" w:rsidRDefault="00AA42BC">
            <w:pPr>
              <w:pStyle w:val="Footer"/>
              <w:jc w:val="right"/>
            </w:pPr>
            <w:r>
              <w:t xml:space="preserve">Page </w:t>
            </w:r>
            <w:r>
              <w:rPr>
                <w:b/>
                <w:bCs/>
                <w:szCs w:val="24"/>
              </w:rPr>
              <w:fldChar w:fldCharType="begin"/>
            </w:r>
            <w:r>
              <w:rPr>
                <w:b/>
                <w:bCs/>
              </w:rPr>
              <w:instrText xml:space="preserve"> PAGE </w:instrText>
            </w:r>
            <w:r>
              <w:rPr>
                <w:b/>
                <w:bCs/>
                <w:szCs w:val="24"/>
              </w:rPr>
              <w:fldChar w:fldCharType="separate"/>
            </w:r>
            <w:r>
              <w:rPr>
                <w:b/>
                <w:bCs/>
                <w:noProof/>
              </w:rPr>
              <w:t>1</w:t>
            </w:r>
            <w:r>
              <w:rPr>
                <w:b/>
                <w:bCs/>
                <w:szCs w:val="24"/>
              </w:rPr>
              <w:fldChar w:fldCharType="end"/>
            </w:r>
            <w:r>
              <w:t xml:space="preserve"> of </w:t>
            </w:r>
            <w:r>
              <w:rPr>
                <w:b/>
                <w:bCs/>
                <w:szCs w:val="24"/>
              </w:rPr>
              <w:fldChar w:fldCharType="begin"/>
            </w:r>
            <w:r>
              <w:rPr>
                <w:b/>
                <w:bCs/>
              </w:rPr>
              <w:instrText xml:space="preserve"> NUMPAGES  </w:instrText>
            </w:r>
            <w:r>
              <w:rPr>
                <w:b/>
                <w:bCs/>
                <w:szCs w:val="24"/>
              </w:rPr>
              <w:fldChar w:fldCharType="separate"/>
            </w:r>
            <w:r>
              <w:rPr>
                <w:b/>
                <w:bCs/>
                <w:noProof/>
              </w:rPr>
              <w:t>1</w:t>
            </w:r>
            <w:r>
              <w:rPr>
                <w:b/>
                <w:bCs/>
                <w:szCs w:val="24"/>
              </w:rPr>
              <w:fldChar w:fldCharType="end"/>
            </w:r>
          </w:p>
        </w:sdtContent>
      </w:sdt>
    </w:sdtContent>
  </w:sdt>
  <w:p w:rsidR="00AA42BC" w:rsidRDefault="00AA42B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A42BC" w:rsidRDefault="00AA42BC">
      <w:pPr>
        <w:spacing w:after="0" w:line="240" w:lineRule="auto"/>
      </w:pPr>
      <w:r>
        <w:separator/>
      </w:r>
    </w:p>
  </w:footnote>
  <w:footnote w:type="continuationSeparator" w:id="0">
    <w:p w:rsidR="00AA42BC" w:rsidRDefault="00AA42B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42BC" w:rsidRDefault="00AA42BC" w:rsidP="002B6189">
    <w:pPr>
      <w:tabs>
        <w:tab w:val="right" w:pos="9930"/>
      </w:tabs>
      <w:spacing w:after="0" w:line="259" w:lineRule="auto"/>
      <w:ind w:left="0" w:firstLine="0"/>
      <w:jc w:val="center"/>
    </w:pPr>
    <w:r>
      <w:rPr>
        <w:rFonts w:ascii="Calibri" w:eastAsia="Calibri" w:hAnsi="Calibri" w:cs="Calibri"/>
        <w:noProof/>
        <w:sz w:val="22"/>
      </w:rPr>
      <mc:AlternateContent>
        <mc:Choice Requires="wpg">
          <w:drawing>
            <wp:anchor distT="0" distB="0" distL="114300" distR="114300" simplePos="0" relativeHeight="251655168" behindDoc="0" locked="0" layoutInCell="1" allowOverlap="1">
              <wp:simplePos x="0" y="0"/>
              <wp:positionH relativeFrom="page">
                <wp:posOffset>731520</wp:posOffset>
              </wp:positionH>
              <wp:positionV relativeFrom="page">
                <wp:posOffset>1075690</wp:posOffset>
              </wp:positionV>
              <wp:extent cx="6309360" cy="20320"/>
              <wp:effectExtent l="0" t="0" r="0" b="0"/>
              <wp:wrapSquare wrapText="bothSides"/>
              <wp:docPr id="2101" name="Group 2101"/>
              <wp:cNvGraphicFramePr/>
              <a:graphic xmlns:a="http://schemas.openxmlformats.org/drawingml/2006/main">
                <a:graphicData uri="http://schemas.microsoft.com/office/word/2010/wordprocessingGroup">
                  <wpg:wgp>
                    <wpg:cNvGrpSpPr/>
                    <wpg:grpSpPr>
                      <a:xfrm>
                        <a:off x="0" y="0"/>
                        <a:ext cx="6309360" cy="20320"/>
                        <a:chOff x="0" y="0"/>
                        <a:chExt cx="6309360" cy="20320"/>
                      </a:xfrm>
                    </wpg:grpSpPr>
                    <wps:wsp>
                      <wps:cNvPr id="2293" name="Shape 2293"/>
                      <wps:cNvSpPr/>
                      <wps:spPr>
                        <a:xfrm>
                          <a:off x="0" y="0"/>
                          <a:ext cx="6309360" cy="20320"/>
                        </a:xfrm>
                        <a:custGeom>
                          <a:avLst/>
                          <a:gdLst/>
                          <a:ahLst/>
                          <a:cxnLst/>
                          <a:rect l="0" t="0" r="0" b="0"/>
                          <a:pathLst>
                            <a:path w="6309360" h="20320">
                              <a:moveTo>
                                <a:pt x="0" y="0"/>
                              </a:moveTo>
                              <a:lnTo>
                                <a:pt x="6309360" y="0"/>
                              </a:lnTo>
                              <a:lnTo>
                                <a:pt x="6309360" y="20320"/>
                              </a:lnTo>
                              <a:lnTo>
                                <a:pt x="0" y="20320"/>
                              </a:lnTo>
                              <a:lnTo>
                                <a:pt x="0" y="0"/>
                              </a:lnTo>
                            </a:path>
                          </a:pathLst>
                        </a:custGeom>
                        <a:ln w="0" cap="flat">
                          <a:miter lim="127000"/>
                        </a:ln>
                      </wps:spPr>
                      <wps:style>
                        <a:lnRef idx="0">
                          <a:srgbClr val="000000">
                            <a:alpha val="0"/>
                          </a:srgbClr>
                        </a:lnRef>
                        <a:fillRef idx="1">
                          <a:srgbClr val="818181"/>
                        </a:fillRef>
                        <a:effectRef idx="0">
                          <a:scrgbClr r="0" g="0" b="0"/>
                        </a:effectRef>
                        <a:fontRef idx="none"/>
                      </wps:style>
                      <wps:bodyPr/>
                    </wps:wsp>
                    <wps:wsp>
                      <wps:cNvPr id="2294" name="Shape 2294"/>
                      <wps:cNvSpPr/>
                      <wps:spPr>
                        <a:xfrm>
                          <a:off x="3048" y="254"/>
                          <a:ext cx="6303252" cy="9144"/>
                        </a:xfrm>
                        <a:custGeom>
                          <a:avLst/>
                          <a:gdLst/>
                          <a:ahLst/>
                          <a:cxnLst/>
                          <a:rect l="0" t="0" r="0" b="0"/>
                          <a:pathLst>
                            <a:path w="6303252" h="9144">
                              <a:moveTo>
                                <a:pt x="0" y="0"/>
                              </a:moveTo>
                              <a:lnTo>
                                <a:pt x="6303252" y="0"/>
                              </a:lnTo>
                              <a:lnTo>
                                <a:pt x="6303252" y="9144"/>
                              </a:lnTo>
                              <a:lnTo>
                                <a:pt x="0" y="9144"/>
                              </a:lnTo>
                              <a:lnTo>
                                <a:pt x="0" y="0"/>
                              </a:lnTo>
                            </a:path>
                          </a:pathLst>
                        </a:custGeom>
                        <a:ln w="0" cap="flat">
                          <a:miter lim="127000"/>
                        </a:ln>
                      </wps:spPr>
                      <wps:style>
                        <a:lnRef idx="0">
                          <a:srgbClr val="000000">
                            <a:alpha val="0"/>
                          </a:srgbClr>
                        </a:lnRef>
                        <a:fillRef idx="1">
                          <a:srgbClr val="A1A1A1"/>
                        </a:fillRef>
                        <a:effectRef idx="0">
                          <a:scrgbClr r="0" g="0" b="0"/>
                        </a:effectRef>
                        <a:fontRef idx="none"/>
                      </wps:style>
                      <wps:bodyPr/>
                    </wps:wsp>
                    <wps:wsp>
                      <wps:cNvPr id="2295" name="Shape 2295"/>
                      <wps:cNvSpPr/>
                      <wps:spPr>
                        <a:xfrm>
                          <a:off x="3048" y="17018"/>
                          <a:ext cx="6303252" cy="9144"/>
                        </a:xfrm>
                        <a:custGeom>
                          <a:avLst/>
                          <a:gdLst/>
                          <a:ahLst/>
                          <a:cxnLst/>
                          <a:rect l="0" t="0" r="0" b="0"/>
                          <a:pathLst>
                            <a:path w="6303252" h="9144">
                              <a:moveTo>
                                <a:pt x="0" y="0"/>
                              </a:moveTo>
                              <a:lnTo>
                                <a:pt x="6303252" y="0"/>
                              </a:lnTo>
                              <a:lnTo>
                                <a:pt x="6303252" y="9144"/>
                              </a:lnTo>
                              <a:lnTo>
                                <a:pt x="0" y="9144"/>
                              </a:lnTo>
                              <a:lnTo>
                                <a:pt x="0" y="0"/>
                              </a:lnTo>
                            </a:path>
                          </a:pathLst>
                        </a:custGeom>
                        <a:ln w="0" cap="flat">
                          <a:miter lim="127000"/>
                        </a:ln>
                      </wps:spPr>
                      <wps:style>
                        <a:lnRef idx="0">
                          <a:srgbClr val="000000">
                            <a:alpha val="0"/>
                          </a:srgbClr>
                        </a:lnRef>
                        <a:fillRef idx="1">
                          <a:srgbClr val="E3E3E4"/>
                        </a:fillRef>
                        <a:effectRef idx="0">
                          <a:scrgbClr r="0" g="0" b="0"/>
                        </a:effectRef>
                        <a:fontRef idx="none"/>
                      </wps:style>
                      <wps:bodyPr/>
                    </wps:wsp>
                  </wpg:wgp>
                </a:graphicData>
              </a:graphic>
            </wp:anchor>
          </w:drawing>
        </mc:Choice>
        <mc:Fallback>
          <w:pict>
            <v:group w14:anchorId="3FC32495" id="Group 2101" o:spid="_x0000_s1026" style="position:absolute;margin-left:57.6pt;margin-top:84.7pt;width:496.8pt;height:1.6pt;z-index:251655168;mso-position-horizontal-relative:page;mso-position-vertical-relative:page" coordsize="63093,2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">
              <v:shape id="Shape 2293" o:spid="_x0000_s1027" style="position:absolute;width:63093;height:203;visibility:visible;mso-wrap-style:square;v-text-anchor:top" coordsize="6309360,203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FJnu8UA&#10;AADdAAAADwAAAGRycy9kb3ducmV2LnhtbESPQWvCQBSE70L/w/IKvUjdmEKo0VWKVOjRatrzM/tM&#10;gtm36e42if++WxA8DjPzDbPajKYVPTnfWFYwnyUgiEurG64UFMfd8ysIH5A1tpZJwZU8bNYPkxXm&#10;2g78Sf0hVCJC2OeooA6hy6X0ZU0G/cx2xNE7W2cwROkqqR0OEW5amSZJJg02HBdq7GhbU3k5/BoF&#10;w+n0vX/P0uAwm15+isWub4ovpZ4ex7cliEBjuIdv7Q+tIE0XL/D/Jj4Buf4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IUme7xQAAAN0AAAAPAAAAAAAAAAAAAAAAAJgCAABkcnMv&#10;ZG93bnJldi54bWxQSwUGAAAAAAQABAD1AAAAigMAAAAA&#10;" path="m,l6309360,r,20320l,20320,,e" fillcolor="#818181" stroked="f" strokeweight="0">
                <v:stroke miterlimit="83231f" joinstyle="miter"/>
                <v:path arrowok="t" textboxrect="0,0,6309360,20320"/>
              </v:shape>
              <v:shape id="Shape 2294" o:spid="_x0000_s1028" style="position:absolute;left:30;top:2;width:63033;height:91;visibility:visible;mso-wrap-style:square;v-text-anchor:top" coordsize="6303252,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mEZ/sQA&#10;AADdAAAADwAAAGRycy9kb3ducmV2LnhtbESPy2rDMBBF94X8g5hAdo1cU0rjRg6ltMU03eRB1oM1&#10;texYI2OpsfP3USCQ5eU+Dne5Gm0rTtT72rGCp3kCgrh0uuZKwX739fgKwgdkja1jUnAmD6t88rDE&#10;TLuBN3TahkrEEfYZKjAhdJmUvjRk0c9dRxy9P9dbDFH2ldQ9DnHctjJNkhdpseZIMNjRh6HyuP23&#10;kbswu8auf8amPRpTfPpv/0sHpWbT8f0NRKAx3MO3dqEVpOniGa5v4hOQ+Q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5hGf7EAAAA3QAAAA8AAAAAAAAAAAAAAAAAmAIAAGRycy9k&#10;b3ducmV2LnhtbFBLBQYAAAAABAAEAPUAAACJAwAAAAA=&#10;" path="m,l6303252,r,9144l,9144,,e" fillcolor="#a1a1a1" stroked="f" strokeweight="0">
                <v:stroke miterlimit="83231f" joinstyle="miter"/>
                <v:path arrowok="t" textboxrect="0,0,6303252,9144"/>
              </v:shape>
              <v:shape id="Shape 2295" o:spid="_x0000_s1029" style="position:absolute;left:30;top:170;width:63033;height:91;visibility:visible;mso-wrap-style:square;v-text-anchor:top" coordsize="6303252,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MEKrMQA&#10;AADdAAAADwAAAGRycy9kb3ducmV2LnhtbESPT4vCMBDF7wt+hzCCtzW1oOxWo4ggiDf/sOexGZtq&#10;M6lNrNVPv1kQ9vh4835v3mzR2Uq01PjSsYLRMAFBnDtdcqHgeFh/foHwAVlj5ZgUPMnDYt77mGGm&#10;3YN31O5DISKEfYYKTAh1JqXPDVn0Q1cTR+/sGoshyqaQusFHhNtKpkkykRZLjg0Ga1oZyq/7u41v&#10;jDfX1885byeno7td/Hadvkyl1KDfLacgAnXh//id3mgFafo9hr81EQFy/g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DBCqzEAAAA3QAAAA8AAAAAAAAAAAAAAAAAmAIAAGRycy9k&#10;b3ducmV2LnhtbFBLBQYAAAAABAAEAPUAAACJAwAAAAA=&#10;" path="m,l6303252,r,9144l,9144,,e" fillcolor="#e3e3e4" stroked="f" strokeweight="0">
                <v:stroke miterlimit="83231f" joinstyle="miter"/>
                <v:path arrowok="t" textboxrect="0,0,6303252,9144"/>
              </v:shape>
              <w10:wrap type="square" anchorx="page" anchory="page"/>
            </v:group>
          </w:pict>
        </mc:Fallback>
      </mc:AlternateContent>
    </w:r>
    <w:r>
      <w:t>Hamilton Center, Inc.</w:t>
    </w:r>
  </w:p>
  <w:p w:rsidR="00AA42BC" w:rsidRDefault="00AA42BC" w:rsidP="00BD3F88">
    <w:pPr>
      <w:tabs>
        <w:tab w:val="right" w:pos="9930"/>
      </w:tabs>
      <w:spacing w:after="0" w:line="259" w:lineRule="auto"/>
      <w:ind w:left="0" w:firstLine="0"/>
    </w:pPr>
  </w:p>
  <w:p w:rsidR="00AA42BC" w:rsidRDefault="00AA42BC" w:rsidP="002B6189">
    <w:pPr>
      <w:tabs>
        <w:tab w:val="right" w:pos="9930"/>
      </w:tabs>
      <w:spacing w:after="0" w:line="259" w:lineRule="auto"/>
      <w:ind w:left="0" w:firstLine="0"/>
      <w:jc w:val="center"/>
    </w:pPr>
    <w:r>
      <w:t>Outpatient Clinical Services Manual Procedure for Obtaining and Maintaining Payeeship</w:t>
    </w:r>
    <w:r>
      <w:rPr>
        <w:rFonts w:ascii="Calibri" w:eastAsia="Calibri" w:hAnsi="Calibri" w:cs="Calibri"/>
        <w:noProof/>
        <w:sz w:val="22"/>
      </w:rPr>
      <w:t xml:space="preserve"> </w:t>
    </w:r>
    <w:r>
      <w:rPr>
        <w:rFonts w:ascii="Calibri" w:eastAsia="Calibri" w:hAnsi="Calibri" w:cs="Calibri"/>
        <w:noProof/>
        <w:sz w:val="22"/>
      </w:rPr>
      <mc:AlternateContent>
        <mc:Choice Requires="wpg">
          <w:drawing>
            <wp:anchor distT="0" distB="0" distL="114300" distR="114300" simplePos="0" relativeHeight="251656192" behindDoc="1" locked="0" layoutInCell="1" allowOverlap="1">
              <wp:simplePos x="0" y="0"/>
              <wp:positionH relativeFrom="page">
                <wp:posOffset>731520</wp:posOffset>
              </wp:positionH>
              <wp:positionV relativeFrom="page">
                <wp:posOffset>1075944</wp:posOffset>
              </wp:positionV>
              <wp:extent cx="6309360" cy="19812"/>
              <wp:effectExtent l="0" t="0" r="0" b="0"/>
              <wp:wrapNone/>
              <wp:docPr id="2110" name="Group 2110"/>
              <wp:cNvGraphicFramePr/>
              <a:graphic xmlns:a="http://schemas.openxmlformats.org/drawingml/2006/main">
                <a:graphicData uri="http://schemas.microsoft.com/office/word/2010/wordprocessingGroup">
                  <wpg:wgp>
                    <wpg:cNvGrpSpPr/>
                    <wpg:grpSpPr>
                      <a:xfrm>
                        <a:off x="0" y="0"/>
                        <a:ext cx="6309360" cy="19812"/>
                        <a:chOff x="0" y="0"/>
                        <a:chExt cx="6309360" cy="19812"/>
                      </a:xfrm>
                    </wpg:grpSpPr>
                    <wps:wsp>
                      <wps:cNvPr id="2296" name="Shape 2296"/>
                      <wps:cNvSpPr/>
                      <wps:spPr>
                        <a:xfrm>
                          <a:off x="0"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1A1A1"/>
                        </a:fillRef>
                        <a:effectRef idx="0">
                          <a:scrgbClr r="0" g="0" b="0"/>
                        </a:effectRef>
                        <a:fontRef idx="none"/>
                      </wps:style>
                      <wps:bodyPr/>
                    </wps:wsp>
                    <wps:wsp>
                      <wps:cNvPr id="2297" name="Shape 2297"/>
                      <wps:cNvSpPr/>
                      <wps:spPr>
                        <a:xfrm>
                          <a:off x="6306312"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1A1A1"/>
                        </a:fillRef>
                        <a:effectRef idx="0">
                          <a:scrgbClr r="0" g="0" b="0"/>
                        </a:effectRef>
                        <a:fontRef idx="none"/>
                      </wps:style>
                      <wps:bodyPr/>
                    </wps:wsp>
                    <wps:wsp>
                      <wps:cNvPr id="2298" name="Shape 2298"/>
                      <wps:cNvSpPr/>
                      <wps:spPr>
                        <a:xfrm>
                          <a:off x="0" y="3047"/>
                          <a:ext cx="9144" cy="13716"/>
                        </a:xfrm>
                        <a:custGeom>
                          <a:avLst/>
                          <a:gdLst/>
                          <a:ahLst/>
                          <a:cxnLst/>
                          <a:rect l="0" t="0" r="0" b="0"/>
                          <a:pathLst>
                            <a:path w="9144" h="13716">
                              <a:moveTo>
                                <a:pt x="0" y="0"/>
                              </a:moveTo>
                              <a:lnTo>
                                <a:pt x="9144" y="0"/>
                              </a:lnTo>
                              <a:lnTo>
                                <a:pt x="9144" y="13716"/>
                              </a:lnTo>
                              <a:lnTo>
                                <a:pt x="0" y="13716"/>
                              </a:lnTo>
                              <a:lnTo>
                                <a:pt x="0" y="0"/>
                              </a:lnTo>
                            </a:path>
                          </a:pathLst>
                        </a:custGeom>
                        <a:ln w="0" cap="flat">
                          <a:miter lim="127000"/>
                        </a:ln>
                      </wps:spPr>
                      <wps:style>
                        <a:lnRef idx="0">
                          <a:srgbClr val="000000">
                            <a:alpha val="0"/>
                          </a:srgbClr>
                        </a:lnRef>
                        <a:fillRef idx="1">
                          <a:srgbClr val="A1A1A1"/>
                        </a:fillRef>
                        <a:effectRef idx="0">
                          <a:scrgbClr r="0" g="0" b="0"/>
                        </a:effectRef>
                        <a:fontRef idx="none"/>
                      </wps:style>
                      <wps:bodyPr/>
                    </wps:wsp>
                    <wps:wsp>
                      <wps:cNvPr id="2299" name="Shape 2299"/>
                      <wps:cNvSpPr/>
                      <wps:spPr>
                        <a:xfrm>
                          <a:off x="6306312" y="3047"/>
                          <a:ext cx="9144" cy="13716"/>
                        </a:xfrm>
                        <a:custGeom>
                          <a:avLst/>
                          <a:gdLst/>
                          <a:ahLst/>
                          <a:cxnLst/>
                          <a:rect l="0" t="0" r="0" b="0"/>
                          <a:pathLst>
                            <a:path w="9144" h="13716">
                              <a:moveTo>
                                <a:pt x="0" y="0"/>
                              </a:moveTo>
                              <a:lnTo>
                                <a:pt x="9144" y="0"/>
                              </a:lnTo>
                              <a:lnTo>
                                <a:pt x="9144" y="13716"/>
                              </a:lnTo>
                              <a:lnTo>
                                <a:pt x="0" y="13716"/>
                              </a:lnTo>
                              <a:lnTo>
                                <a:pt x="0" y="0"/>
                              </a:lnTo>
                            </a:path>
                          </a:pathLst>
                        </a:custGeom>
                        <a:ln w="0" cap="flat">
                          <a:miter lim="127000"/>
                        </a:ln>
                      </wps:spPr>
                      <wps:style>
                        <a:lnRef idx="0">
                          <a:srgbClr val="000000">
                            <a:alpha val="0"/>
                          </a:srgbClr>
                        </a:lnRef>
                        <a:fillRef idx="1">
                          <a:srgbClr val="E3E3E4"/>
                        </a:fillRef>
                        <a:effectRef idx="0">
                          <a:scrgbClr r="0" g="0" b="0"/>
                        </a:effectRef>
                        <a:fontRef idx="none"/>
                      </wps:style>
                      <wps:bodyPr/>
                    </wps:wsp>
                    <wps:wsp>
                      <wps:cNvPr id="2300" name="Shape 2300"/>
                      <wps:cNvSpPr/>
                      <wps:spPr>
                        <a:xfrm>
                          <a:off x="0" y="16764"/>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4"/>
                        </a:fillRef>
                        <a:effectRef idx="0">
                          <a:scrgbClr r="0" g="0" b="0"/>
                        </a:effectRef>
                        <a:fontRef idx="none"/>
                      </wps:style>
                      <wps:bodyPr/>
                    </wps:wsp>
                    <wps:wsp>
                      <wps:cNvPr id="2301" name="Shape 2301"/>
                      <wps:cNvSpPr/>
                      <wps:spPr>
                        <a:xfrm>
                          <a:off x="6306312" y="16764"/>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4"/>
                        </a:fillRef>
                        <a:effectRef idx="0">
                          <a:scrgbClr r="0" g="0" b="0"/>
                        </a:effectRef>
                        <a:fontRef idx="none"/>
                      </wps:style>
                      <wps:bodyPr/>
                    </wps:wsp>
                  </wpg:wgp>
                </a:graphicData>
              </a:graphic>
            </wp:anchor>
          </w:drawing>
        </mc:Choice>
        <mc:Fallback>
          <w:pict>
            <v:group w14:anchorId="17C2FEF9" id="Group 2110" o:spid="_x0000_s1026" style="position:absolute;margin-left:57.6pt;margin-top:84.7pt;width:496.8pt;height:1.55pt;z-index:-251660288;mso-position-horizontal-relative:page;mso-position-vertical-relative:page" coordsize="63093,1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">
              <v:shape id="Shape 2296" o:spid="_x0000_s1027" style="position:absolute;width:91;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FegZ8UA&#10;AADdAAAADwAAAGRycy9kb3ducmV2LnhtbESPwWrDMBBE74H+g9hCb7FcQ0ztRgml0FBCLk76AVtr&#10;Y7u2VsJSYufvo0Khx2Fm3jDr7WwGcaXRd5YVPCcpCOLa6o4bBV+nj+ULCB+QNQ6WScGNPGw3D4s1&#10;ltpOXNH1GBoRIexLVNCG4Eopfd2SQZ9YRxy9sx0NhijHRuoRpwg3g8zSNJcGO44LLTp6b6nujxej&#10;YN/3Lv0uDlXd85T9rHhldmen1NPj/PYKItAc/sN/7U+tIMuKHH7fxCcgN3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8V6BnxQAAAN0AAAAPAAAAAAAAAAAAAAAAAJgCAABkcnMv&#10;ZG93bnJldi54bWxQSwUGAAAAAAQABAD1AAAAigMAAAAA&#10;" path="m,l9144,r,9144l,9144,,e" fillcolor="#a1a1a1" stroked="f" strokeweight="0">
                <v:stroke miterlimit="83231f" joinstyle="miter"/>
                <v:path arrowok="t" textboxrect="0,0,9144,9144"/>
              </v:shape>
              <v:shape id="Shape 2297" o:spid="_x0000_s1028" style="position:absolute;left:63063;width:91;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xsF/MQA&#10;AADdAAAADwAAAGRycy9kb3ducmV2LnhtbESP0WrCQBRE3wv9h+UW+lY3BrQ1ukopWER8MfYDrtlr&#10;EpO9u2RXE//eFYQ+DjNzhlmsBtOKK3W+tqxgPEpAEBdW11wq+DusP75A+ICssbVMCm7kYbV8fVlg&#10;pm3Pe7rmoRQRwj5DBVUILpPSFxUZ9CPriKN3sp3BEGVXSt1hH+GmlWmSTKXBmuNChY5+Kiqa/GIU&#10;bJvGJcfZbl803KfnCU/M78kp9f42fM9BBBrCf/jZ3mgFaTr7hMeb+ATk8g4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MbBfzEAAAA3QAAAA8AAAAAAAAAAAAAAAAAmAIAAGRycy9k&#10;b3ducmV2LnhtbFBLBQYAAAAABAAEAPUAAACJAwAAAAA=&#10;" path="m,l9144,r,9144l,9144,,e" fillcolor="#a1a1a1" stroked="f" strokeweight="0">
                <v:stroke miterlimit="83231f" joinstyle="miter"/>
                <v:path arrowok="t" textboxrect="0,0,9144,9144"/>
              </v:shape>
              <v:shape id="Shape 2298" o:spid="_x0000_s1029" style="position:absolute;top:30;width:91;height:137;visibility:visible;mso-wrap-style:square;v-text-anchor:top" coordsize="9144,137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1gFd8IA&#10;AADdAAAADwAAAGRycy9kb3ducmV2LnhtbERPy2oCMRTdF/yHcAU3RTOdRWlHo4hUEKGUat1fJncm&#10;g5ObIYnz+PtmUejycN6b3Whb0ZMPjWMFL6sMBHHpdMO1gp/rcfkGIkRkja1jUjBRgN129rTBQruB&#10;v6m/xFqkEA4FKjAxdoWUoTRkMaxcR5y4ynmLMUFfS+1xSOG2lXmWvUqLDacGgx0dDJX3y8MqcPvr&#10;+bkfbPX54W+14ft0+qompRbzcb8GEWmM/+I/90kryPP3NDe9SU9Ab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XWAV3wgAAAN0AAAAPAAAAAAAAAAAAAAAAAJgCAABkcnMvZG93&#10;bnJldi54bWxQSwUGAAAAAAQABAD1AAAAhwMAAAAA&#10;" path="m,l9144,r,13716l,13716,,e" fillcolor="#a1a1a1" stroked="f" strokeweight="0">
                <v:stroke miterlimit="83231f" joinstyle="miter"/>
                <v:path arrowok="t" textboxrect="0,0,9144,13716"/>
              </v:shape>
              <v:shape id="Shape 2299" o:spid="_x0000_s1030" style="position:absolute;left:63063;top:30;width:91;height:137;visibility:visible;mso-wrap-style:square;v-text-anchor:top" coordsize="9144,137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ejlosUA&#10;AADdAAAADwAAAGRycy9kb3ducmV2LnhtbESPQWuDQBCF74H+h2UKuYS6xkNbraukgUB7CrX9AVN3&#10;qqI7K+7GmH/fDQRyfLx535uXl4sZxEyT6ywr2EYxCOLa6o4bBT/fh6dXEM4jaxwsk4ILOSiLh1WO&#10;mbZn/qK58o0IEHYZKmi9HzMpXd2SQRfZkTh4f3Yy6IOcGqknPAe4GWQSx8/SYMehocWR9i3VfXUy&#10;4Y0l/T1uGiO798/evfRzvN+deqXWj8vuDYSnxd+Pb+kPrSBJ0hSuawICZPE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B6OWixQAAAN0AAAAPAAAAAAAAAAAAAAAAAJgCAABkcnMv&#10;ZG93bnJldi54bWxQSwUGAAAAAAQABAD1AAAAigMAAAAA&#10;" path="m,l9144,r,13716l,13716,,e" fillcolor="#e3e3e4" stroked="f" strokeweight="0">
                <v:stroke miterlimit="83231f" joinstyle="miter"/>
                <v:path arrowok="t" textboxrect="0,0,9144,13716"/>
              </v:shape>
              <v:shape id="Shape 2300" o:spid="_x0000_s1031" style="position:absolute;top:167;width:91;height:92;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KCR6cQA&#10;AADdAAAADwAAAGRycy9kb3ducmV2LnhtbERPz2vCMBS+D/Y/hDfYRTSdA5VqFLfh8CRaRfD2aN6a&#10;zualNFlb/3tzEHb8+H4vVr2tREuNLx0reBslIIhzp0suFJyOm+EMhA/IGivHpOBGHlbL56cFptp1&#10;fKA2C4WIIexTVGBCqFMpfW7Ioh+5mjhyP66xGCJsCqkb7GK4reQ4SSbSYsmxwWBNn4bya/ZnFXxt&#10;BtPz7ZR9h8Ge226ize7y+6HU60u/noMI1Id/8cO91QrG70ncH9/EJyCX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CgkenEAAAA3QAAAA8AAAAAAAAAAAAAAAAAmAIAAGRycy9k&#10;b3ducmV2LnhtbFBLBQYAAAAABAAEAPUAAACJAwAAAAA=&#10;" path="m,l9144,r,9144l,9144,,e" fillcolor="#e3e3e4" stroked="f" strokeweight="0">
                <v:stroke miterlimit="83231f" joinstyle="miter"/>
                <v:path arrowok="t" textboxrect="0,0,9144,9144"/>
              </v:shape>
              <v:shape id="Shape 2301" o:spid="_x0000_s1032" style="position:absolute;left:63063;top:167;width:91;height:92;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w0cscA&#10;AADdAAAADwAAAGRycy9kb3ducmV2LnhtbESPQWvCQBSE7wX/w/IEL1I3WlBJXcVWLD0VjVLo7ZF9&#10;ZqPZtyG7TeK/7xYKPQ4z8w2z2vS2Ei01vnSsYDpJQBDnTpdcKDif9o9LED4ga6wck4I7edisBw8r&#10;TLXr+EhtFgoRIexTVGBCqFMpfW7Iop+4mjh6F9dYDFE2hdQNdhFuKzlLkrm0WHJcMFjTq6H8ln1b&#10;Bbv9ePF5P2dvYXzgtptr8/F1fVFqNOy3zyAC9eE//Nd+1wpmT8kUft/EJyDX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sNHLHAAAA3QAAAA8AAAAAAAAAAAAAAAAAmAIAAGRy&#10;cy9kb3ducmV2LnhtbFBLBQYAAAAABAAEAPUAAACMAwAAAAA=&#10;" path="m,l9144,r,9144l,9144,,e" fillcolor="#e3e3e4" stroked="f" strokeweight="0">
                <v:stroke miterlimit="83231f" joinstyle="miter"/>
                <v:path arrowok="t" textboxrect="0,0,9144,9144"/>
              </v:shape>
              <w10:wrap anchorx="page" anchory="page"/>
            </v:group>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42BC" w:rsidRDefault="00AA42BC" w:rsidP="002B6189">
    <w:pPr>
      <w:tabs>
        <w:tab w:val="right" w:pos="9930"/>
      </w:tabs>
      <w:spacing w:after="0" w:line="259" w:lineRule="auto"/>
      <w:ind w:left="0" w:firstLine="0"/>
      <w:jc w:val="center"/>
    </w:pPr>
    <w:r>
      <w:t>Hamilton Center, Inc.</w:t>
    </w:r>
  </w:p>
  <w:p w:rsidR="00AA42BC" w:rsidRDefault="00AA42BC" w:rsidP="00426B81">
    <w:pPr>
      <w:tabs>
        <w:tab w:val="right" w:pos="9930"/>
      </w:tabs>
      <w:spacing w:after="0" w:line="259" w:lineRule="auto"/>
      <w:ind w:left="0" w:firstLine="0"/>
      <w:jc w:val="center"/>
    </w:pPr>
    <w:r>
      <w:t>Clinical Procedure Manual</w:t>
    </w:r>
  </w:p>
  <w:p w:rsidR="00AA42BC" w:rsidRDefault="00AA42BC" w:rsidP="00270BD9">
    <w:pPr>
      <w:ind w:left="0" w:hanging="10"/>
      <w:jc w:val="center"/>
    </w:pPr>
    <w:r>
      <w:rPr>
        <w:rFonts w:ascii="Calibri" w:eastAsia="Calibri" w:hAnsi="Calibri" w:cs="Calibri"/>
        <w:noProof/>
        <w:sz w:val="22"/>
      </w:rPr>
      <mc:AlternateContent>
        <mc:Choice Requires="wpg">
          <w:drawing>
            <wp:anchor distT="0" distB="0" distL="114300" distR="114300" simplePos="0" relativeHeight="251657216" behindDoc="1" locked="0" layoutInCell="1" allowOverlap="1">
              <wp:simplePos x="0" y="0"/>
              <wp:positionH relativeFrom="page">
                <wp:posOffset>740664</wp:posOffset>
              </wp:positionH>
              <wp:positionV relativeFrom="page">
                <wp:posOffset>904240</wp:posOffset>
              </wp:positionV>
              <wp:extent cx="6309360" cy="20320"/>
              <wp:effectExtent l="0" t="0" r="0" b="0"/>
              <wp:wrapNone/>
              <wp:docPr id="2082" name="Group 2082"/>
              <wp:cNvGraphicFramePr/>
              <a:graphic xmlns:a="http://schemas.openxmlformats.org/drawingml/2006/main">
                <a:graphicData uri="http://schemas.microsoft.com/office/word/2010/wordprocessingGroup">
                  <wpg:wgp>
                    <wpg:cNvGrpSpPr/>
                    <wpg:grpSpPr>
                      <a:xfrm>
                        <a:off x="0" y="0"/>
                        <a:ext cx="6309360" cy="20320"/>
                        <a:chOff x="0" y="0"/>
                        <a:chExt cx="6309360" cy="20320"/>
                      </a:xfrm>
                    </wpg:grpSpPr>
                    <wps:wsp>
                      <wps:cNvPr id="2284" name="Shape 2284"/>
                      <wps:cNvSpPr/>
                      <wps:spPr>
                        <a:xfrm>
                          <a:off x="0" y="0"/>
                          <a:ext cx="6309360" cy="20320"/>
                        </a:xfrm>
                        <a:custGeom>
                          <a:avLst/>
                          <a:gdLst/>
                          <a:ahLst/>
                          <a:cxnLst/>
                          <a:rect l="0" t="0" r="0" b="0"/>
                          <a:pathLst>
                            <a:path w="6309360" h="20320">
                              <a:moveTo>
                                <a:pt x="0" y="0"/>
                              </a:moveTo>
                              <a:lnTo>
                                <a:pt x="6309360" y="0"/>
                              </a:lnTo>
                              <a:lnTo>
                                <a:pt x="6309360" y="20320"/>
                              </a:lnTo>
                              <a:lnTo>
                                <a:pt x="0" y="20320"/>
                              </a:lnTo>
                              <a:lnTo>
                                <a:pt x="0" y="0"/>
                              </a:lnTo>
                            </a:path>
                          </a:pathLst>
                        </a:custGeom>
                        <a:ln w="0" cap="flat">
                          <a:miter lim="127000"/>
                        </a:ln>
                      </wps:spPr>
                      <wps:style>
                        <a:lnRef idx="0">
                          <a:srgbClr val="000000">
                            <a:alpha val="0"/>
                          </a:srgbClr>
                        </a:lnRef>
                        <a:fillRef idx="1">
                          <a:srgbClr val="818181"/>
                        </a:fillRef>
                        <a:effectRef idx="0">
                          <a:scrgbClr r="0" g="0" b="0"/>
                        </a:effectRef>
                        <a:fontRef idx="none"/>
                      </wps:style>
                      <wps:bodyPr/>
                    </wps:wsp>
                    <wps:wsp>
                      <wps:cNvPr id="2285" name="Shape 2285"/>
                      <wps:cNvSpPr/>
                      <wps:spPr>
                        <a:xfrm>
                          <a:off x="0" y="254"/>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1A1A1"/>
                        </a:fillRef>
                        <a:effectRef idx="0">
                          <a:scrgbClr r="0" g="0" b="0"/>
                        </a:effectRef>
                        <a:fontRef idx="none"/>
                      </wps:style>
                      <wps:bodyPr/>
                    </wps:wsp>
                    <wps:wsp>
                      <wps:cNvPr id="2286" name="Shape 2286"/>
                      <wps:cNvSpPr/>
                      <wps:spPr>
                        <a:xfrm>
                          <a:off x="3048" y="254"/>
                          <a:ext cx="6303252" cy="9144"/>
                        </a:xfrm>
                        <a:custGeom>
                          <a:avLst/>
                          <a:gdLst/>
                          <a:ahLst/>
                          <a:cxnLst/>
                          <a:rect l="0" t="0" r="0" b="0"/>
                          <a:pathLst>
                            <a:path w="6303252" h="9144">
                              <a:moveTo>
                                <a:pt x="0" y="0"/>
                              </a:moveTo>
                              <a:lnTo>
                                <a:pt x="6303252" y="0"/>
                              </a:lnTo>
                              <a:lnTo>
                                <a:pt x="6303252" y="9144"/>
                              </a:lnTo>
                              <a:lnTo>
                                <a:pt x="0" y="9144"/>
                              </a:lnTo>
                              <a:lnTo>
                                <a:pt x="0" y="0"/>
                              </a:lnTo>
                            </a:path>
                          </a:pathLst>
                        </a:custGeom>
                        <a:ln w="0" cap="flat">
                          <a:miter lim="127000"/>
                        </a:ln>
                      </wps:spPr>
                      <wps:style>
                        <a:lnRef idx="0">
                          <a:srgbClr val="000000">
                            <a:alpha val="0"/>
                          </a:srgbClr>
                        </a:lnRef>
                        <a:fillRef idx="1">
                          <a:srgbClr val="A1A1A1"/>
                        </a:fillRef>
                        <a:effectRef idx="0">
                          <a:scrgbClr r="0" g="0" b="0"/>
                        </a:effectRef>
                        <a:fontRef idx="none"/>
                      </wps:style>
                      <wps:bodyPr/>
                    </wps:wsp>
                    <wps:wsp>
                      <wps:cNvPr id="2287" name="Shape 2287"/>
                      <wps:cNvSpPr/>
                      <wps:spPr>
                        <a:xfrm>
                          <a:off x="6306312" y="254"/>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1A1A1"/>
                        </a:fillRef>
                        <a:effectRef idx="0">
                          <a:scrgbClr r="0" g="0" b="0"/>
                        </a:effectRef>
                        <a:fontRef idx="none"/>
                      </wps:style>
                      <wps:bodyPr/>
                    </wps:wsp>
                    <wps:wsp>
                      <wps:cNvPr id="2288" name="Shape 2288"/>
                      <wps:cNvSpPr/>
                      <wps:spPr>
                        <a:xfrm>
                          <a:off x="0" y="3301"/>
                          <a:ext cx="9144" cy="13716"/>
                        </a:xfrm>
                        <a:custGeom>
                          <a:avLst/>
                          <a:gdLst/>
                          <a:ahLst/>
                          <a:cxnLst/>
                          <a:rect l="0" t="0" r="0" b="0"/>
                          <a:pathLst>
                            <a:path w="9144" h="13716">
                              <a:moveTo>
                                <a:pt x="0" y="0"/>
                              </a:moveTo>
                              <a:lnTo>
                                <a:pt x="9144" y="0"/>
                              </a:lnTo>
                              <a:lnTo>
                                <a:pt x="9144" y="13716"/>
                              </a:lnTo>
                              <a:lnTo>
                                <a:pt x="0" y="13716"/>
                              </a:lnTo>
                              <a:lnTo>
                                <a:pt x="0" y="0"/>
                              </a:lnTo>
                            </a:path>
                          </a:pathLst>
                        </a:custGeom>
                        <a:ln w="0" cap="flat">
                          <a:miter lim="127000"/>
                        </a:ln>
                      </wps:spPr>
                      <wps:style>
                        <a:lnRef idx="0">
                          <a:srgbClr val="000000">
                            <a:alpha val="0"/>
                          </a:srgbClr>
                        </a:lnRef>
                        <a:fillRef idx="1">
                          <a:srgbClr val="A1A1A1"/>
                        </a:fillRef>
                        <a:effectRef idx="0">
                          <a:scrgbClr r="0" g="0" b="0"/>
                        </a:effectRef>
                        <a:fontRef idx="none"/>
                      </wps:style>
                      <wps:bodyPr/>
                    </wps:wsp>
                    <wps:wsp>
                      <wps:cNvPr id="2289" name="Shape 2289"/>
                      <wps:cNvSpPr/>
                      <wps:spPr>
                        <a:xfrm>
                          <a:off x="6306312" y="3301"/>
                          <a:ext cx="9144" cy="13716"/>
                        </a:xfrm>
                        <a:custGeom>
                          <a:avLst/>
                          <a:gdLst/>
                          <a:ahLst/>
                          <a:cxnLst/>
                          <a:rect l="0" t="0" r="0" b="0"/>
                          <a:pathLst>
                            <a:path w="9144" h="13716">
                              <a:moveTo>
                                <a:pt x="0" y="0"/>
                              </a:moveTo>
                              <a:lnTo>
                                <a:pt x="9144" y="0"/>
                              </a:lnTo>
                              <a:lnTo>
                                <a:pt x="9144" y="13716"/>
                              </a:lnTo>
                              <a:lnTo>
                                <a:pt x="0" y="13716"/>
                              </a:lnTo>
                              <a:lnTo>
                                <a:pt x="0" y="0"/>
                              </a:lnTo>
                            </a:path>
                          </a:pathLst>
                        </a:custGeom>
                        <a:ln w="0" cap="flat">
                          <a:miter lim="127000"/>
                        </a:ln>
                      </wps:spPr>
                      <wps:style>
                        <a:lnRef idx="0">
                          <a:srgbClr val="000000">
                            <a:alpha val="0"/>
                          </a:srgbClr>
                        </a:lnRef>
                        <a:fillRef idx="1">
                          <a:srgbClr val="E3E3E4"/>
                        </a:fillRef>
                        <a:effectRef idx="0">
                          <a:scrgbClr r="0" g="0" b="0"/>
                        </a:effectRef>
                        <a:fontRef idx="none"/>
                      </wps:style>
                      <wps:bodyPr/>
                    </wps:wsp>
                    <wps:wsp>
                      <wps:cNvPr id="2290" name="Shape 2290"/>
                      <wps:cNvSpPr/>
                      <wps:spPr>
                        <a:xfrm>
                          <a:off x="0" y="1701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4"/>
                        </a:fillRef>
                        <a:effectRef idx="0">
                          <a:scrgbClr r="0" g="0" b="0"/>
                        </a:effectRef>
                        <a:fontRef idx="none"/>
                      </wps:style>
                      <wps:bodyPr/>
                    </wps:wsp>
                    <wps:wsp>
                      <wps:cNvPr id="2291" name="Shape 2291"/>
                      <wps:cNvSpPr/>
                      <wps:spPr>
                        <a:xfrm>
                          <a:off x="3048" y="17018"/>
                          <a:ext cx="6303252" cy="9144"/>
                        </a:xfrm>
                        <a:custGeom>
                          <a:avLst/>
                          <a:gdLst/>
                          <a:ahLst/>
                          <a:cxnLst/>
                          <a:rect l="0" t="0" r="0" b="0"/>
                          <a:pathLst>
                            <a:path w="6303252" h="9144">
                              <a:moveTo>
                                <a:pt x="0" y="0"/>
                              </a:moveTo>
                              <a:lnTo>
                                <a:pt x="6303252" y="0"/>
                              </a:lnTo>
                              <a:lnTo>
                                <a:pt x="6303252" y="9144"/>
                              </a:lnTo>
                              <a:lnTo>
                                <a:pt x="0" y="9144"/>
                              </a:lnTo>
                              <a:lnTo>
                                <a:pt x="0" y="0"/>
                              </a:lnTo>
                            </a:path>
                          </a:pathLst>
                        </a:custGeom>
                        <a:ln w="0" cap="flat">
                          <a:miter lim="127000"/>
                        </a:ln>
                      </wps:spPr>
                      <wps:style>
                        <a:lnRef idx="0">
                          <a:srgbClr val="000000">
                            <a:alpha val="0"/>
                          </a:srgbClr>
                        </a:lnRef>
                        <a:fillRef idx="1">
                          <a:srgbClr val="E3E3E4"/>
                        </a:fillRef>
                        <a:effectRef idx="0">
                          <a:scrgbClr r="0" g="0" b="0"/>
                        </a:effectRef>
                        <a:fontRef idx="none"/>
                      </wps:style>
                      <wps:bodyPr/>
                    </wps:wsp>
                    <wps:wsp>
                      <wps:cNvPr id="2292" name="Shape 2292"/>
                      <wps:cNvSpPr/>
                      <wps:spPr>
                        <a:xfrm>
                          <a:off x="6306312" y="1701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4"/>
                        </a:fillRef>
                        <a:effectRef idx="0">
                          <a:scrgbClr r="0" g="0" b="0"/>
                        </a:effectRef>
                        <a:fontRef idx="none"/>
                      </wps:style>
                      <wps:bodyPr/>
                    </wps:wsp>
                  </wpg:wgp>
                </a:graphicData>
              </a:graphic>
            </wp:anchor>
          </w:drawing>
        </mc:Choice>
        <mc:Fallback>
          <w:pict>
            <v:group w14:anchorId="6C717A88" id="Group 2082" o:spid="_x0000_s1026" style="position:absolute;margin-left:58.3pt;margin-top:71.2pt;width:496.8pt;height:1.6pt;z-index:-251659264;mso-position-horizontal-relative:page;mso-position-vertical-relative:page" coordsize="63093,2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">
              <v:shape id="Shape 2284" o:spid="_x0000_s1027" style="position:absolute;width:63093;height:203;visibility:visible;mso-wrap-style:square;v-text-anchor:top" coordsize="6309360,203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mJpEsUA&#10;AADdAAAADwAAAGRycy9kb3ducmV2LnhtbESPQWvCQBSE70L/w/IKvYhuGiTY6CpFKni0Nu35mX1N&#10;gtm3cXebxH/fLRQ8DjPzDbPejqYVPTnfWFbwPE9AEJdWN1wpKD72syUIH5A1tpZJwY08bDcPkzXm&#10;2g78Tv0pVCJC2OeooA6hy6X0ZU0G/dx2xNH7ts5giNJVUjscIty0Mk2STBpsOC7U2NGupvJy+jEK&#10;hvP56/iWpcFhNr1ci5d93xSfSj09jq8rEIHGcA//tw9aQZouF/D3Jj4Bufk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CYmkSxQAAAN0AAAAPAAAAAAAAAAAAAAAAAJgCAABkcnMv&#10;ZG93bnJldi54bWxQSwUGAAAAAAQABAD1AAAAigMAAAAA&#10;" path="m,l6309360,r,20320l,20320,,e" fillcolor="#818181" stroked="f" strokeweight="0">
                <v:stroke miterlimit="83231f" joinstyle="miter"/>
                <v:path arrowok="t" textboxrect="0,0,6309360,20320"/>
              </v:shape>
              <v:shape id="Shape 2285" o:spid="_x0000_s1028" style="position:absolute;top:2;width:91;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VyozcUA&#10;AADdAAAADwAAAGRycy9kb3ducmV2LnhtbESPzWrDMBCE74W8g9hAbo1cg0viRjYlkBJKLvl5gI21&#10;sV1bK2Gpsfv2UaHQ4zAz3zCbcjK9uNPgW8sKXpYJCOLK6pZrBZfz7nkFwgdkjb1lUvBDHspi9rTB&#10;XNuRj3Q/hVpECPscFTQhuFxKXzVk0C+tI47ezQ4GQ5RDLfWAY4SbXqZJ8ioNthwXGnS0bajqTt9G&#10;wWfXueS6Phyrjsf0K+PMfNycUov59P4GItAU/sN/7b1WkKarDH7fxCcgiw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JXKjNxQAAAN0AAAAPAAAAAAAAAAAAAAAAAJgCAABkcnMv&#10;ZG93bnJldi54bWxQSwUGAAAAAAQABAD1AAAAigMAAAAA&#10;" path="m,l9144,r,9144l,9144,,e" fillcolor="#a1a1a1" stroked="f" strokeweight="0">
                <v:stroke miterlimit="83231f" joinstyle="miter"/>
                <v:path arrowok="t" textboxrect="0,0,9144,9144"/>
              </v:shape>
              <v:shape id="Shape 2286" o:spid="_x0000_s1029" style="position:absolute;left:30;top:2;width:63033;height:91;visibility:visible;mso-wrap-style:square;v-text-anchor:top" coordsize="6303252,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Ca0z8QA&#10;AADdAAAADwAAAGRycy9kb3ducmV2LnhtbESPzWrCQBSF90LfYbhCd2ZiFhJTRymlLdK6MRHXl8xt&#10;Jpq5EzJTk759Ryh0eTg/H2ezm2wnbjT41rGCZZKCIK6dbrlRcKreFjkIH5A1do5JwQ952G0fZhss&#10;tBv5SLcyNCKOsC9QgQmhL6T0tSGLPnE9cfS+3GAxRDk0Ug84xnHbySxNV9Jiy5FgsKcXQ/W1/LaR&#10;uzbVxX5+TJfuasz+1b/7A52VepxPz08gAk3hP/zX3msFWZav4P4mPgG5/Q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QmtM/EAAAA3QAAAA8AAAAAAAAAAAAAAAAAmAIAAGRycy9k&#10;b3ducmV2LnhtbFBLBQYAAAAABAAEAPUAAACJAwAAAAA=&#10;" path="m,l6303252,r,9144l,9144,,e" fillcolor="#a1a1a1" stroked="f" strokeweight="0">
                <v:stroke miterlimit="83231f" joinstyle="miter"/>
                <v:path arrowok="t" textboxrect="0,0,6303252,9144"/>
              </v:shape>
              <v:shape id="Shape 2287" o:spid="_x0000_s1030" style="position:absolute;left:63063;top:2;width:91;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sKTIcQA&#10;AADdAAAADwAAAGRycy9kb3ducmV2LnhtbESP0WrCQBRE3wv9h+UW+lY3BrQ2ukopWER8MfYDrtlr&#10;EpO9u2RXE//eFYQ+DjNzhlmsBtOKK3W+tqxgPEpAEBdW11wq+DusP2YgfEDW2FomBTfysFq+viww&#10;07bnPV3zUIoIYZ+hgioEl0npi4oM+pF1xNE72c5giLIrpe6wj3DTyjRJptJgzXGhQkc/FRVNfjEK&#10;tk3jkuPXbl803KfnCU/M78kp9f42fM9BBBrCf/jZ3mgFaTr7hMeb+ATk8g4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bCkyHEAAAA3QAAAA8AAAAAAAAAAAAAAAAAmAIAAGRycy9k&#10;b3ducmV2LnhtbFBLBQYAAAAABAAEAPUAAACJAwAAAAA=&#10;" path="m,l9144,r,9144l,9144,,e" fillcolor="#a1a1a1" stroked="f" strokeweight="0">
                <v:stroke miterlimit="83231f" joinstyle="miter"/>
                <v:path arrowok="t" textboxrect="0,0,9144,9144"/>
              </v:shape>
              <v:shape id="Shape 2288" o:spid="_x0000_s1031" style="position:absolute;top:33;width:91;height:137;visibility:visible;mso-wrap-style:square;v-text-anchor:top" coordsize="9144,137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oGTqsEA&#10;AADdAAAADwAAAGRycy9kb3ducmV2LnhtbERPy2oCMRTdC/2HcIVupGY6C5GpUURakIKI2u4vkzuT&#10;wcnNkKTz+PtmIbg8nPdmN9pW9ORD41jB+zIDQVw63XCt4Of29bYGESKyxtYxKZgowG77Mttgod3A&#10;F+qvsRYphEOBCkyMXSFlKA1ZDEvXESeuct5iTNDXUnscUrhtZZ5lK2mx4dRgsKODofJ+/bMK3P72&#10;vegHW50+/W9t+D4dz9Wk1Ot83H+AiDTGp/jhPmoFeb5Oc9Ob9ATk9h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KBk6rBAAAA3QAAAA8AAAAAAAAAAAAAAAAAmAIAAGRycy9kb3du&#10;cmV2LnhtbFBLBQYAAAAABAAEAPUAAACGAwAAAAA=&#10;" path="m,l9144,r,13716l,13716,,e" fillcolor="#a1a1a1" stroked="f" strokeweight="0">
                <v:stroke miterlimit="83231f" joinstyle="miter"/>
                <v:path arrowok="t" textboxrect="0,0,9144,13716"/>
              </v:shape>
              <v:shape id="Shape 2289" o:spid="_x0000_s1032" style="position:absolute;left:63063;top:33;width:91;height:137;visibility:visible;mso-wrap-style:square;v-text-anchor:top" coordsize="9144,137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DFzf8UA&#10;AADdAAAADwAAAGRycy9kb3ducmV2LnhtbESPQWvCQBCF7wX/wzJCL0U3zcHG6CoaKNSTNPoDxuyY&#10;hGRnQ3YT03/fLRQ8Pt68783b7ifTipF6V1tW8L6MQBAXVtdcKrhePhcJCOeRNbaWScEPOdjvZi9b&#10;TLV98DeNuS9FgLBLUUHlfZdK6YqKDLql7YiDd7e9QR9kX0rd4yPATSvjKFpJgzWHhgo7yioqmnww&#10;4Y1pfTu/lUbWx1PjPpoxyg5Do9TrfDpsQHia/PP4P/2lFcRxsoa/NQEBcvc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EMXN/xQAAAN0AAAAPAAAAAAAAAAAAAAAAAJgCAABkcnMv&#10;ZG93bnJldi54bWxQSwUGAAAAAAQABAD1AAAAigMAAAAA&#10;" path="m,l9144,r,13716l,13716,,e" fillcolor="#e3e3e4" stroked="f" strokeweight="0">
                <v:stroke miterlimit="83231f" joinstyle="miter"/>
                <v:path arrowok="t" textboxrect="0,0,9144,13716"/>
              </v:shape>
              <v:shape id="Shape 2290" o:spid="_x0000_s1033" style="position:absolute;top:170;width:91;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ksL88QA&#10;AADdAAAADwAAAGRycy9kb3ducmV2LnhtbERPz2vCMBS+C/4P4Qm7yEztQbfOKLrh2ElcJ4PdHs1b&#10;09m8lCZr639vDoLHj+/3ajPYWnTU+sqxgvksAUFcOF1xqeD0tX98AuEDssbaMSm4kIfNejxaYaZd&#10;z5/U5aEUMYR9hgpMCE0mpS8MWfQz1xBH7te1FkOEbSl1i30Mt7VMk2QhLVYcGww29GqoOOf/VsHb&#10;frr8vpzy9zA9ctcvtDn8/O2UepgM2xcQgYZwF9/cH1pBmj7H/fFNfAJyfQ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5LC/PEAAAA3QAAAA8AAAAAAAAAAAAAAAAAmAIAAGRycy9k&#10;b3ducmV2LnhtbFBLBQYAAAAABAAEAPUAAACJAwAAAAA=&#10;" path="m,l9144,r,9144l,9144,,e" fillcolor="#e3e3e4" stroked="f" strokeweight="0">
                <v:stroke miterlimit="83231f" joinstyle="miter"/>
                <v:path arrowok="t" textboxrect="0,0,9144,9144"/>
              </v:shape>
              <v:shape id="Shape 2291" o:spid="_x0000_s1034" style="position:absolute;left:30;top:170;width:63033;height:91;visibility:visible;mso-wrap-style:square;v-text-anchor:top" coordsize="6303252,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oMr8YA&#10;AADdAAAADwAAAGRycy9kb3ducmV2LnhtbESPwWrDMBBE74X8g9hAbo1sQ0zrRAklYAi9NTU9b6yN&#10;5cZaOZbquPn6qlDocZidNzub3WQ7MdLgW8cK0mUCgrh2uuVGQfVePj6B8AFZY+eYFHyTh9129rDB&#10;Qrsbv9F4DI2IEPYFKjAh9IWUvjZk0S9dTxy9sxsshiiHRuoBbxFuO5klSS4tthwbDPa0N1Rfjl82&#10;vrE6XO4f53rMT5W7fvrXMrubTqnFfHpZgwg0hf/jv/RBK8iy5xR+10QEyO0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3/oMr8YAAADdAAAADwAAAAAAAAAAAAAAAACYAgAAZHJz&#10;L2Rvd25yZXYueG1sUEsFBgAAAAAEAAQA9QAAAIsDAAAAAA==&#10;" path="m,l6303252,r,9144l,9144,,e" fillcolor="#e3e3e4" stroked="f" strokeweight="0">
                <v:stroke miterlimit="83231f" joinstyle="miter"/>
                <v:path arrowok="t" textboxrect="0,0,6303252,9144"/>
              </v:shape>
              <v:shape id="Shape 2292" o:spid="_x0000_s1035" style="position:absolute;left:63063;top:170;width:91;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" path="m,l9144,r,9144l,9144,,e" fillcolor="#e3e3e4" stroked="f" strokeweight="0">
                <v:stroke miterlimit="83231f" joinstyle="miter"/>
                <v:path arrowok="t" textboxrect="0,0,9144,9144"/>
              </v:shape>
              <w10:wrap anchorx="page" anchory="page"/>
            </v:group>
          </w:pict>
        </mc:Fallback>
      </mc:AlternateContent>
    </w:r>
    <w:r>
      <w:t>Procedure for Serving Active and Veteran Military Service Members</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42BC" w:rsidRDefault="00AA42BC" w:rsidP="002B6189">
    <w:pPr>
      <w:tabs>
        <w:tab w:val="right" w:pos="9930"/>
      </w:tabs>
      <w:spacing w:after="0" w:line="259" w:lineRule="auto"/>
      <w:ind w:left="0" w:firstLine="0"/>
      <w:jc w:val="center"/>
    </w:pPr>
    <w:r>
      <w:rPr>
        <w:rFonts w:ascii="Calibri" w:eastAsia="Calibri" w:hAnsi="Calibri" w:cs="Calibri"/>
        <w:noProof/>
        <w:sz w:val="22"/>
      </w:rPr>
      <mc:AlternateContent>
        <mc:Choice Requires="wpg">
          <w:drawing>
            <wp:anchor distT="0" distB="0" distL="114300" distR="114300" simplePos="0" relativeHeight="251658240" behindDoc="0" locked="0" layoutInCell="1" allowOverlap="1">
              <wp:simplePos x="0" y="0"/>
              <wp:positionH relativeFrom="page">
                <wp:posOffset>731520</wp:posOffset>
              </wp:positionH>
              <wp:positionV relativeFrom="page">
                <wp:posOffset>1075690</wp:posOffset>
              </wp:positionV>
              <wp:extent cx="6309360" cy="20320"/>
              <wp:effectExtent l="0" t="0" r="0" b="0"/>
              <wp:wrapSquare wrapText="bothSides"/>
              <wp:docPr id="2052" name="Group 2052"/>
              <wp:cNvGraphicFramePr/>
              <a:graphic xmlns:a="http://schemas.openxmlformats.org/drawingml/2006/main">
                <a:graphicData uri="http://schemas.microsoft.com/office/word/2010/wordprocessingGroup">
                  <wpg:wgp>
                    <wpg:cNvGrpSpPr/>
                    <wpg:grpSpPr>
                      <a:xfrm>
                        <a:off x="0" y="0"/>
                        <a:ext cx="6309360" cy="20320"/>
                        <a:chOff x="0" y="0"/>
                        <a:chExt cx="6309360" cy="20320"/>
                      </a:xfrm>
                    </wpg:grpSpPr>
                    <wps:wsp>
                      <wps:cNvPr id="2275" name="Shape 2275"/>
                      <wps:cNvSpPr/>
                      <wps:spPr>
                        <a:xfrm>
                          <a:off x="0" y="0"/>
                          <a:ext cx="6309360" cy="20320"/>
                        </a:xfrm>
                        <a:custGeom>
                          <a:avLst/>
                          <a:gdLst/>
                          <a:ahLst/>
                          <a:cxnLst/>
                          <a:rect l="0" t="0" r="0" b="0"/>
                          <a:pathLst>
                            <a:path w="6309360" h="20320">
                              <a:moveTo>
                                <a:pt x="0" y="0"/>
                              </a:moveTo>
                              <a:lnTo>
                                <a:pt x="6309360" y="0"/>
                              </a:lnTo>
                              <a:lnTo>
                                <a:pt x="6309360" y="20320"/>
                              </a:lnTo>
                              <a:lnTo>
                                <a:pt x="0" y="20320"/>
                              </a:lnTo>
                              <a:lnTo>
                                <a:pt x="0" y="0"/>
                              </a:lnTo>
                            </a:path>
                          </a:pathLst>
                        </a:custGeom>
                        <a:ln w="0" cap="flat">
                          <a:miter lim="127000"/>
                        </a:ln>
                      </wps:spPr>
                      <wps:style>
                        <a:lnRef idx="0">
                          <a:srgbClr val="000000">
                            <a:alpha val="0"/>
                          </a:srgbClr>
                        </a:lnRef>
                        <a:fillRef idx="1">
                          <a:srgbClr val="818181"/>
                        </a:fillRef>
                        <a:effectRef idx="0">
                          <a:scrgbClr r="0" g="0" b="0"/>
                        </a:effectRef>
                        <a:fontRef idx="none"/>
                      </wps:style>
                      <wps:bodyPr/>
                    </wps:wsp>
                    <wps:wsp>
                      <wps:cNvPr id="2276" name="Shape 2276"/>
                      <wps:cNvSpPr/>
                      <wps:spPr>
                        <a:xfrm>
                          <a:off x="3048" y="254"/>
                          <a:ext cx="6303252" cy="9144"/>
                        </a:xfrm>
                        <a:custGeom>
                          <a:avLst/>
                          <a:gdLst/>
                          <a:ahLst/>
                          <a:cxnLst/>
                          <a:rect l="0" t="0" r="0" b="0"/>
                          <a:pathLst>
                            <a:path w="6303252" h="9144">
                              <a:moveTo>
                                <a:pt x="0" y="0"/>
                              </a:moveTo>
                              <a:lnTo>
                                <a:pt x="6303252" y="0"/>
                              </a:lnTo>
                              <a:lnTo>
                                <a:pt x="6303252" y="9144"/>
                              </a:lnTo>
                              <a:lnTo>
                                <a:pt x="0" y="9144"/>
                              </a:lnTo>
                              <a:lnTo>
                                <a:pt x="0" y="0"/>
                              </a:lnTo>
                            </a:path>
                          </a:pathLst>
                        </a:custGeom>
                        <a:ln w="0" cap="flat">
                          <a:miter lim="127000"/>
                        </a:ln>
                      </wps:spPr>
                      <wps:style>
                        <a:lnRef idx="0">
                          <a:srgbClr val="000000">
                            <a:alpha val="0"/>
                          </a:srgbClr>
                        </a:lnRef>
                        <a:fillRef idx="1">
                          <a:srgbClr val="A1A1A1"/>
                        </a:fillRef>
                        <a:effectRef idx="0">
                          <a:scrgbClr r="0" g="0" b="0"/>
                        </a:effectRef>
                        <a:fontRef idx="none"/>
                      </wps:style>
                      <wps:bodyPr/>
                    </wps:wsp>
                    <wps:wsp>
                      <wps:cNvPr id="2277" name="Shape 2277"/>
                      <wps:cNvSpPr/>
                      <wps:spPr>
                        <a:xfrm>
                          <a:off x="3048" y="17018"/>
                          <a:ext cx="6303252" cy="9144"/>
                        </a:xfrm>
                        <a:custGeom>
                          <a:avLst/>
                          <a:gdLst/>
                          <a:ahLst/>
                          <a:cxnLst/>
                          <a:rect l="0" t="0" r="0" b="0"/>
                          <a:pathLst>
                            <a:path w="6303252" h="9144">
                              <a:moveTo>
                                <a:pt x="0" y="0"/>
                              </a:moveTo>
                              <a:lnTo>
                                <a:pt x="6303252" y="0"/>
                              </a:lnTo>
                              <a:lnTo>
                                <a:pt x="6303252" y="9144"/>
                              </a:lnTo>
                              <a:lnTo>
                                <a:pt x="0" y="9144"/>
                              </a:lnTo>
                              <a:lnTo>
                                <a:pt x="0" y="0"/>
                              </a:lnTo>
                            </a:path>
                          </a:pathLst>
                        </a:custGeom>
                        <a:ln w="0" cap="flat">
                          <a:miter lim="127000"/>
                        </a:ln>
                      </wps:spPr>
                      <wps:style>
                        <a:lnRef idx="0">
                          <a:srgbClr val="000000">
                            <a:alpha val="0"/>
                          </a:srgbClr>
                        </a:lnRef>
                        <a:fillRef idx="1">
                          <a:srgbClr val="E3E3E4"/>
                        </a:fillRef>
                        <a:effectRef idx="0">
                          <a:scrgbClr r="0" g="0" b="0"/>
                        </a:effectRef>
                        <a:fontRef idx="none"/>
                      </wps:style>
                      <wps:bodyPr/>
                    </wps:wsp>
                  </wpg:wgp>
                </a:graphicData>
              </a:graphic>
            </wp:anchor>
          </w:drawing>
        </mc:Choice>
        <mc:Fallback>
          <w:pict>
            <v:group w14:anchorId="3372B1B5" id="Group 2052" o:spid="_x0000_s1026" style="position:absolute;margin-left:57.6pt;margin-top:84.7pt;width:496.8pt;height:1.6pt;z-index:251658240;mso-position-horizontal-relative:page;mso-position-vertical-relative:page" coordsize="63093,2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">
              <v:shape id="Shape 2275" o:spid="_x0000_s1027" style="position:absolute;width:63093;height:203;visibility:visible;mso-wrap-style:square;v-text-anchor:top" coordsize="6309360,203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Pu8rsYA&#10;AADdAAAADwAAAGRycy9kb3ducmV2LnhtbESPQUvDQBSE7wX/w/IEL6XZNGDU2G0RseDR1tjza/aZ&#10;hGbfprtrEv+9KxR6HGbmG2a1mUwnBnK+taxgmaQgiCurW64VlJ/bxSMIH5A1dpZJwS952KxvZiss&#10;tB15R8M+1CJC2BeooAmhL6T0VUMGfWJ74uh9W2cwROlqqR2OEW46maVpLg22HBca7Om1oeq0/zEK&#10;xuPx8PGWZ8FhPj+dy6ft0JZfSt3dTi/PIAJN4Rq+tN+1gix7uIf/N/EJyPU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Pu8rsYAAADdAAAADwAAAAAAAAAAAAAAAACYAgAAZHJz&#10;L2Rvd25yZXYueG1sUEsFBgAAAAAEAAQA9QAAAIsDAAAAAA==&#10;" path="m,l6309360,r,20320l,20320,,e" fillcolor="#818181" stroked="f" strokeweight="0">
                <v:stroke miterlimit="83231f" joinstyle="miter"/>
                <v:path arrowok="t" textboxrect="0,0,6309360,20320"/>
              </v:shape>
              <v:shape id="Shape 2276" o:spid="_x0000_s1028" style="position:absolute;left:30;top:2;width:63033;height:91;visibility:visible;mso-wrap-style:square;v-text-anchor:top" coordsize="6303252,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fPE6MUA&#10;AADdAAAADwAAAGRycy9kb3ducmV2LnhtbESPy2rDMBBF94H8g5hAd7FcL9LEtRJKaYtps8mDrAdr&#10;ajmxRsZSY/fvq0Igy8t9HG6xGW0rrtT7xrGCxyQFQVw53XCt4Hh4ny9B+ICssXVMCn7Jw2Y9nRSY&#10;azfwjq77UIs4wj5HBSaELpfSV4Ys+sR1xNH7dr3FEGVfS93jEMdtK7M0XUiLDUeCwY5eDVWX/Y+N&#10;3JU5nO3X53huL8aUb/7Db+mk1MNsfHkGEWgM9/CtXWoFWfa0gP838QnI9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B88ToxQAAAN0AAAAPAAAAAAAAAAAAAAAAAJgCAABkcnMv&#10;ZG93bnJldi54bWxQSwUGAAAAAAQABAD1AAAAigMAAAAA&#10;" path="m,l6303252,r,9144l,9144,,e" fillcolor="#a1a1a1" stroked="f" strokeweight="0">
                <v:stroke miterlimit="83231f" joinstyle="miter"/>
                <v:path arrowok="t" textboxrect="0,0,6303252,9144"/>
              </v:shape>
              <v:shape id="Shape 2277" o:spid="_x0000_s1029" style="position:absolute;left:30;top:170;width:63033;height:91;visibility:visible;mso-wrap-style:square;v-text-anchor:top" coordsize="6303252,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1PXusYA&#10;AADdAAAADwAAAGRycy9kb3ducmV2LnhtbESPwWrDMBBE74X+g9hCb41cQ5PgRAmhYDC9NQ05b6yN&#10;5cRauZZqu/76qhDIcZidNzvr7Wgb0VPna8cKXmcJCOLS6ZorBYev/GUJwgdkjY1jUvBLHrabx4c1&#10;ZtoN/En9PlQiQthnqMCE0GZS+tKQRT9zLXH0zq6zGKLsKqk7HCLcNjJNkrm0WHNsMNjSu6Hyuv+x&#10;8Y234jodz2U/Px3c98V/5OlkGqWen8bdCkSgMdyPb+lCK0jTxQL+10QEyM0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1PXusYAAADdAAAADwAAAAAAAAAAAAAAAACYAgAAZHJz&#10;L2Rvd25yZXYueG1sUEsFBgAAAAAEAAQA9QAAAIsDAAAAAA==&#10;" path="m,l6303252,r,9144l,9144,,e" fillcolor="#e3e3e4" stroked="f" strokeweight="0">
                <v:stroke miterlimit="83231f" joinstyle="miter"/>
                <v:path arrowok="t" textboxrect="0,0,6303252,9144"/>
              </v:shape>
              <w10:wrap type="square" anchorx="page" anchory="page"/>
            </v:group>
          </w:pict>
        </mc:Fallback>
      </mc:AlternateContent>
    </w:r>
    <w:r>
      <w:t>Hamilton Center, Inc.</w:t>
    </w:r>
  </w:p>
  <w:p w:rsidR="00AA42BC" w:rsidRDefault="00AA42BC" w:rsidP="00323DD9">
    <w:pPr>
      <w:tabs>
        <w:tab w:val="right" w:pos="9930"/>
      </w:tabs>
      <w:spacing w:after="0" w:line="259" w:lineRule="auto"/>
      <w:ind w:left="0" w:firstLine="0"/>
      <w:jc w:val="center"/>
    </w:pPr>
    <w:r>
      <w:t>Clinical Procedure Manual</w:t>
    </w:r>
  </w:p>
  <w:p w:rsidR="00AA42BC" w:rsidRDefault="00AA42BC" w:rsidP="000F3412">
    <w:r>
      <w:t xml:space="preserve">                                        Procedure for</w:t>
    </w:r>
    <w:r>
      <w:rPr>
        <w:rFonts w:ascii="Calibri" w:eastAsia="Calibri" w:hAnsi="Calibri" w:cs="Calibri"/>
        <w:noProof/>
        <w:sz w:val="22"/>
      </w:rPr>
      <mc:AlternateContent>
        <mc:Choice Requires="wpg">
          <w:drawing>
            <wp:anchor distT="0" distB="0" distL="114300" distR="114300" simplePos="0" relativeHeight="251659264" behindDoc="1" locked="0" layoutInCell="1" allowOverlap="1">
              <wp:simplePos x="0" y="0"/>
              <wp:positionH relativeFrom="page">
                <wp:posOffset>731520</wp:posOffset>
              </wp:positionH>
              <wp:positionV relativeFrom="page">
                <wp:posOffset>1075944</wp:posOffset>
              </wp:positionV>
              <wp:extent cx="6309360" cy="19812"/>
              <wp:effectExtent l="0" t="0" r="0" b="0"/>
              <wp:wrapNone/>
              <wp:docPr id="2061" name="Group 2061"/>
              <wp:cNvGraphicFramePr/>
              <a:graphic xmlns:a="http://schemas.openxmlformats.org/drawingml/2006/main">
                <a:graphicData uri="http://schemas.microsoft.com/office/word/2010/wordprocessingGroup">
                  <wpg:wgp>
                    <wpg:cNvGrpSpPr/>
                    <wpg:grpSpPr>
                      <a:xfrm>
                        <a:off x="0" y="0"/>
                        <a:ext cx="6309360" cy="19812"/>
                        <a:chOff x="0" y="0"/>
                        <a:chExt cx="6309360" cy="19812"/>
                      </a:xfrm>
                    </wpg:grpSpPr>
                    <wps:wsp>
                      <wps:cNvPr id="2278" name="Shape 2278"/>
                      <wps:cNvSpPr/>
                      <wps:spPr>
                        <a:xfrm>
                          <a:off x="0"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1A1A1"/>
                        </a:fillRef>
                        <a:effectRef idx="0">
                          <a:scrgbClr r="0" g="0" b="0"/>
                        </a:effectRef>
                        <a:fontRef idx="none"/>
                      </wps:style>
                      <wps:bodyPr/>
                    </wps:wsp>
                    <wps:wsp>
                      <wps:cNvPr id="2279" name="Shape 2279"/>
                      <wps:cNvSpPr/>
                      <wps:spPr>
                        <a:xfrm>
                          <a:off x="6306312"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1A1A1"/>
                        </a:fillRef>
                        <a:effectRef idx="0">
                          <a:scrgbClr r="0" g="0" b="0"/>
                        </a:effectRef>
                        <a:fontRef idx="none"/>
                      </wps:style>
                      <wps:bodyPr/>
                    </wps:wsp>
                    <wps:wsp>
                      <wps:cNvPr id="2280" name="Shape 2280"/>
                      <wps:cNvSpPr/>
                      <wps:spPr>
                        <a:xfrm>
                          <a:off x="0" y="3047"/>
                          <a:ext cx="9144" cy="13716"/>
                        </a:xfrm>
                        <a:custGeom>
                          <a:avLst/>
                          <a:gdLst/>
                          <a:ahLst/>
                          <a:cxnLst/>
                          <a:rect l="0" t="0" r="0" b="0"/>
                          <a:pathLst>
                            <a:path w="9144" h="13716">
                              <a:moveTo>
                                <a:pt x="0" y="0"/>
                              </a:moveTo>
                              <a:lnTo>
                                <a:pt x="9144" y="0"/>
                              </a:lnTo>
                              <a:lnTo>
                                <a:pt x="9144" y="13716"/>
                              </a:lnTo>
                              <a:lnTo>
                                <a:pt x="0" y="13716"/>
                              </a:lnTo>
                              <a:lnTo>
                                <a:pt x="0" y="0"/>
                              </a:lnTo>
                            </a:path>
                          </a:pathLst>
                        </a:custGeom>
                        <a:ln w="0" cap="flat">
                          <a:miter lim="127000"/>
                        </a:ln>
                      </wps:spPr>
                      <wps:style>
                        <a:lnRef idx="0">
                          <a:srgbClr val="000000">
                            <a:alpha val="0"/>
                          </a:srgbClr>
                        </a:lnRef>
                        <a:fillRef idx="1">
                          <a:srgbClr val="A1A1A1"/>
                        </a:fillRef>
                        <a:effectRef idx="0">
                          <a:scrgbClr r="0" g="0" b="0"/>
                        </a:effectRef>
                        <a:fontRef idx="none"/>
                      </wps:style>
                      <wps:bodyPr/>
                    </wps:wsp>
                    <wps:wsp>
                      <wps:cNvPr id="2281" name="Shape 2281"/>
                      <wps:cNvSpPr/>
                      <wps:spPr>
                        <a:xfrm>
                          <a:off x="6306312" y="3047"/>
                          <a:ext cx="9144" cy="13716"/>
                        </a:xfrm>
                        <a:custGeom>
                          <a:avLst/>
                          <a:gdLst/>
                          <a:ahLst/>
                          <a:cxnLst/>
                          <a:rect l="0" t="0" r="0" b="0"/>
                          <a:pathLst>
                            <a:path w="9144" h="13716">
                              <a:moveTo>
                                <a:pt x="0" y="0"/>
                              </a:moveTo>
                              <a:lnTo>
                                <a:pt x="9144" y="0"/>
                              </a:lnTo>
                              <a:lnTo>
                                <a:pt x="9144" y="13716"/>
                              </a:lnTo>
                              <a:lnTo>
                                <a:pt x="0" y="13716"/>
                              </a:lnTo>
                              <a:lnTo>
                                <a:pt x="0" y="0"/>
                              </a:lnTo>
                            </a:path>
                          </a:pathLst>
                        </a:custGeom>
                        <a:ln w="0" cap="flat">
                          <a:miter lim="127000"/>
                        </a:ln>
                      </wps:spPr>
                      <wps:style>
                        <a:lnRef idx="0">
                          <a:srgbClr val="000000">
                            <a:alpha val="0"/>
                          </a:srgbClr>
                        </a:lnRef>
                        <a:fillRef idx="1">
                          <a:srgbClr val="E3E3E4"/>
                        </a:fillRef>
                        <a:effectRef idx="0">
                          <a:scrgbClr r="0" g="0" b="0"/>
                        </a:effectRef>
                        <a:fontRef idx="none"/>
                      </wps:style>
                      <wps:bodyPr/>
                    </wps:wsp>
                    <wps:wsp>
                      <wps:cNvPr id="2282" name="Shape 2282"/>
                      <wps:cNvSpPr/>
                      <wps:spPr>
                        <a:xfrm>
                          <a:off x="0" y="16764"/>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4"/>
                        </a:fillRef>
                        <a:effectRef idx="0">
                          <a:scrgbClr r="0" g="0" b="0"/>
                        </a:effectRef>
                        <a:fontRef idx="none"/>
                      </wps:style>
                      <wps:bodyPr/>
                    </wps:wsp>
                    <wps:wsp>
                      <wps:cNvPr id="2283" name="Shape 2283"/>
                      <wps:cNvSpPr/>
                      <wps:spPr>
                        <a:xfrm>
                          <a:off x="6306312" y="16764"/>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4"/>
                        </a:fillRef>
                        <a:effectRef idx="0">
                          <a:scrgbClr r="0" g="0" b="0"/>
                        </a:effectRef>
                        <a:fontRef idx="none"/>
                      </wps:style>
                      <wps:bodyPr/>
                    </wps:wsp>
                  </wpg:wgp>
                </a:graphicData>
              </a:graphic>
            </wp:anchor>
          </w:drawing>
        </mc:Choice>
        <mc:Fallback>
          <w:pict>
            <v:group w14:anchorId="738A824E" id="Group 2061" o:spid="_x0000_s1026" style="position:absolute;margin-left:57.6pt;margin-top:84.7pt;width:496.8pt;height:1.55pt;z-index:-251657216;mso-position-horizontal-relative:page;mso-position-vertical-relative:page" coordsize="63093,1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">
              <v:shape id="Shape 2278" o:spid="_x0000_s1027" style="position:absolute;width:91;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oh3dMIA&#10;AADdAAAADwAAAGRycy9kb3ducmV2LnhtbERP3WrCMBS+F/YO4Qx2Z9MVOrdqlCE4xtiNdQ9w1hzb&#10;2uYkNFlb395cDLz8+P43u9n0YqTBt5YVPCcpCOLK6pZrBT+nw/IVhA/IGnvLpOBKHnbbh8UGC20n&#10;PtJYhlrEEPYFKmhCcIWUvmrIoE+sI47c2Q4GQ4RDLfWAUww3vczS9EUabDk2NOho31DVlX9GwVfX&#10;ufT37ftYdTxll5xz83F2Sj09zu9rEIHmcBf/uz+1gixbxbnxTXwCcns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SiHd0wgAAAN0AAAAPAAAAAAAAAAAAAAAAAJgCAABkcnMvZG93&#10;bnJldi54bWxQSwUGAAAAAAQABAD1AAAAhwMAAAAA&#10;" path="m,l9144,r,9144l,9144,,e" fillcolor="#a1a1a1" stroked="f" strokeweight="0">
                <v:stroke miterlimit="83231f" joinstyle="miter"/>
                <v:path arrowok="t" textboxrect="0,0,9144,9144"/>
              </v:shape>
              <v:shape id="Shape 2279" o:spid="_x0000_s1028" style="position:absolute;left:63063;width:91;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TS78QA&#10;AADdAAAADwAAAGRycy9kb3ducmV2LnhtbESP0WrCQBRE3wv9h+UW+lY3BrQ1ukopWER8MfYDrtlr&#10;EpO9u2RXE//eFYQ+DjNzhlmsBtOKK3W+tqxgPEpAEBdW11wq+DusP75A+ICssbVMCm7kYbV8fVlg&#10;pm3Pe7rmoRQRwj5DBVUILpPSFxUZ9CPriKN3sp3BEGVXSt1hH+GmlWmSTKXBmuNChY5+Kiqa/GIU&#10;bJvGJcfZbl803KfnCU/M78kp9f42fM9BBBrCf/jZ3mgFafo5g8eb+ATk8g4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3E0u/EAAAA3QAAAA8AAAAAAAAAAAAAAAAAmAIAAGRycy9k&#10;b3ducmV2LnhtbFBLBQYAAAAABAAEAPUAAACJAwAAAAA=&#10;" path="m,l9144,r,9144l,9144,,e" fillcolor="#a1a1a1" stroked="f" strokeweight="0">
                <v:stroke miterlimit="83231f" joinstyle="miter"/>
                <v:path arrowok="t" textboxrect="0,0,9144,9144"/>
              </v:shape>
              <v:shape id="Shape 2280" o:spid="_x0000_s1029" style="position:absolute;top:30;width:91;height:137;visibility:visible;mso-wrap-style:square;v-text-anchor:top" coordsize="9144,137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PefrMEA&#10;AADdAAAADwAAAGRycy9kb3ducmV2LnhtbERPy2oCMRTdC/2HcIVupGY6C5GpUURakIKI2u4vkzuT&#10;wcnNkKTz+PtmIbg8nPdmN9pW9ORD41jB+zIDQVw63XCt4Of29bYGESKyxtYxKZgowG77Mttgod3A&#10;F+qvsRYphEOBCkyMXSFlKA1ZDEvXESeuct5iTNDXUnscUrhtZZ5lK2mx4dRgsKODofJ+/bMK3P72&#10;vegHW50+/W9t+D4dz9Wk1Ot83H+AiDTGp/jhPmoFeb5O+9Ob9ATk9h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z3n6zBAAAA3QAAAA8AAAAAAAAAAAAAAAAAmAIAAGRycy9kb3du&#10;cmV2LnhtbFBLBQYAAAAABAAEAPUAAACGAwAAAAA=&#10;" path="m,l9144,r,13716l,13716,,e" fillcolor="#a1a1a1" stroked="f" strokeweight="0">
                <v:stroke miterlimit="83231f" joinstyle="miter"/>
                <v:path arrowok="t" textboxrect="0,0,9144,13716"/>
              </v:shape>
              <v:shape id="Shape 2281" o:spid="_x0000_s1030" style="position:absolute;left:63063;top:30;width:91;height:137;visibility:visible;mso-wrap-style:square;v-text-anchor:top" coordsize="9144,137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d/ecUA&#10;AADdAAAADwAAAGRycy9kb3ducmV2LnhtbESPQWvCQBCF74X+h2UKXopuzMHG6Co2UKgnafQHjNkx&#10;CcnOhuwmxn/fLRQ8Pt68783b7ifTipF6V1tWsFxEIIgLq2suFVzOX/MEhPPIGlvLpOBBDva715ct&#10;ptre+YfG3JciQNilqKDyvkuldEVFBt3CdsTBu9neoA+yL6Xu8R7gppVxFK2kwZpDQ4UdZRUVTT6Y&#10;8Ma0vp7eSyPrz2PjPpoxyg5Do9TsbTpsQHia/PP4P/2tFcRxsoS/NQEBcvc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6R395xQAAAN0AAAAPAAAAAAAAAAAAAAAAAJgCAABkcnMv&#10;ZG93bnJldi54bWxQSwUGAAAAAAQABAD1AAAAigMAAAAA&#10;" path="m,l9144,r,13716l,13716,,e" fillcolor="#e3e3e4" stroked="f" strokeweight="0">
                <v:stroke miterlimit="83231f" joinstyle="miter"/>
                <v:path arrowok="t" textboxrect="0,0,9144,13716"/>
              </v:shape>
              <v:shape id="Shape 2282" o:spid="_x0000_s1031" style="position:absolute;top:167;width:91;height:92;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AymwscA&#10;AADdAAAADwAAAGRycy9kb3ducmV2LnhtbESPQWvCQBSE7wX/w/KEXqRuzMFKdBW1WHqSNhXB2yP7&#10;zKbNvg3ZbRL/fVco9DjMzDfMajPYWnTU+sqxgtk0AUFcOF1xqeD0eXhagPABWWPtmBTcyMNmPXpY&#10;YaZdzx/U5aEUEcI+QwUmhCaT0heGLPqpa4ijd3WtxRBlW0rdYh/htpZpksylxYrjgsGG9oaK7/zH&#10;Kng5TJ7Pt1P+Gibv3PVzbY6Xr51Sj+NhuwQRaAj/4b/2m1aQposU7m/iE5DrX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HQMpsLHAAAA3QAAAA8AAAAAAAAAAAAAAAAAmAIAAGRy&#10;cy9kb3ducmV2LnhtbFBLBQYAAAAABAAEAPUAAACMAwAAAAA=&#10;" path="m,l9144,r,9144l,9144,,e" fillcolor="#e3e3e4" stroked="f" strokeweight="0">
                <v:stroke miterlimit="83231f" joinstyle="miter"/>
                <v:path arrowok="t" textboxrect="0,0,9144,9144"/>
              </v:shape>
              <v:shape id="Shape 2283" o:spid="_x0000_s1032" style="position:absolute;left:63063;top:167;width:91;height:92;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" path="m,l9144,r,9144l,9144,,e" fillcolor="#e3e3e4" stroked="f" strokeweight="0">
                <v:stroke miterlimit="83231f" joinstyle="miter"/>
                <v:path arrowok="t" textboxrect="0,0,9144,9144"/>
              </v:shape>
              <w10:wrap anchorx="page" anchory="page"/>
            </v:group>
          </w:pict>
        </mc:Fallback>
      </mc:AlternateContent>
    </w:r>
    <w:r>
      <w:t xml:space="preserve"> AMHH Applications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F21C91"/>
    <w:multiLevelType w:val="multilevel"/>
    <w:tmpl w:val="2318905E"/>
    <w:lvl w:ilvl="0">
      <w:start w:val="1"/>
      <w:numFmt w:val="decimal"/>
      <w:lvlText w:val="%1.0"/>
      <w:lvlJc w:val="left"/>
      <w:pPr>
        <w:ind w:left="720" w:hanging="735"/>
      </w:pPr>
      <w:rPr>
        <w:rFonts w:hint="default"/>
        <w:b/>
        <w:u w:val="none"/>
      </w:rPr>
    </w:lvl>
    <w:lvl w:ilvl="1">
      <w:start w:val="1"/>
      <w:numFmt w:val="decimal"/>
      <w:lvlText w:val="%1.%2"/>
      <w:lvlJc w:val="left"/>
      <w:pPr>
        <w:ind w:left="1545" w:hanging="735"/>
      </w:pPr>
      <w:rPr>
        <w:rFonts w:hint="default"/>
        <w:b w:val="0"/>
        <w:u w:val="none"/>
      </w:rPr>
    </w:lvl>
    <w:lvl w:ilvl="2">
      <w:start w:val="1"/>
      <w:numFmt w:val="decimal"/>
      <w:lvlText w:val="%1.%2.%3"/>
      <w:lvlJc w:val="left"/>
      <w:pPr>
        <w:ind w:left="2160" w:hanging="735"/>
      </w:pPr>
      <w:rPr>
        <w:rFonts w:hint="default"/>
        <w:b w:val="0"/>
        <w:i w:val="0"/>
        <w:u w:val="none"/>
      </w:rPr>
    </w:lvl>
    <w:lvl w:ilvl="3">
      <w:start w:val="1"/>
      <w:numFmt w:val="decimal"/>
      <w:lvlText w:val="%1.%2.%3.%4"/>
      <w:lvlJc w:val="left"/>
      <w:pPr>
        <w:ind w:left="3225" w:hanging="1080"/>
      </w:pPr>
      <w:rPr>
        <w:rFonts w:hint="default"/>
        <w:u w:val="none"/>
      </w:rPr>
    </w:lvl>
    <w:lvl w:ilvl="4">
      <w:start w:val="1"/>
      <w:numFmt w:val="decimal"/>
      <w:lvlText w:val="%1.%2.%3.%4.%5"/>
      <w:lvlJc w:val="left"/>
      <w:pPr>
        <w:ind w:left="3945" w:hanging="1080"/>
      </w:pPr>
      <w:rPr>
        <w:rFonts w:hint="default"/>
        <w:u w:val="none"/>
      </w:rPr>
    </w:lvl>
    <w:lvl w:ilvl="5">
      <w:start w:val="1"/>
      <w:numFmt w:val="decimal"/>
      <w:lvlText w:val="%1.%2.%3.%4.%5.%6"/>
      <w:lvlJc w:val="left"/>
      <w:pPr>
        <w:ind w:left="5025" w:hanging="1440"/>
      </w:pPr>
      <w:rPr>
        <w:rFonts w:hint="default"/>
        <w:u w:val="none"/>
      </w:rPr>
    </w:lvl>
    <w:lvl w:ilvl="6">
      <w:start w:val="1"/>
      <w:numFmt w:val="decimal"/>
      <w:lvlText w:val="%1.%2.%3.%4.%5.%6.%7"/>
      <w:lvlJc w:val="left"/>
      <w:pPr>
        <w:ind w:left="5745" w:hanging="1440"/>
      </w:pPr>
      <w:rPr>
        <w:rFonts w:hint="default"/>
        <w:u w:val="none"/>
      </w:rPr>
    </w:lvl>
    <w:lvl w:ilvl="7">
      <w:start w:val="1"/>
      <w:numFmt w:val="decimal"/>
      <w:lvlText w:val="%1.%2.%3.%4.%5.%6.%7.%8"/>
      <w:lvlJc w:val="left"/>
      <w:pPr>
        <w:ind w:left="6825" w:hanging="1800"/>
      </w:pPr>
      <w:rPr>
        <w:rFonts w:hint="default"/>
        <w:u w:val="none"/>
      </w:rPr>
    </w:lvl>
    <w:lvl w:ilvl="8">
      <w:start w:val="1"/>
      <w:numFmt w:val="decimal"/>
      <w:lvlText w:val="%1.%2.%3.%4.%5.%6.%7.%8.%9"/>
      <w:lvlJc w:val="left"/>
      <w:pPr>
        <w:ind w:left="7545" w:hanging="1800"/>
      </w:pPr>
      <w:rPr>
        <w:rFonts w:hint="default"/>
        <w:u w:val="none"/>
      </w:rPr>
    </w:lvl>
  </w:abstractNum>
  <w:abstractNum w:abstractNumId="1" w15:restartNumberingAfterBreak="0">
    <w:nsid w:val="097923E1"/>
    <w:multiLevelType w:val="hybridMultilevel"/>
    <w:tmpl w:val="96B8BBB4"/>
    <w:lvl w:ilvl="0" w:tplc="04090001">
      <w:start w:val="1"/>
      <w:numFmt w:val="bullet"/>
      <w:lvlText w:val=""/>
      <w:lvlJc w:val="left"/>
      <w:pPr>
        <w:ind w:left="2175" w:hanging="360"/>
      </w:pPr>
      <w:rPr>
        <w:rFonts w:ascii="Symbol" w:hAnsi="Symbol" w:hint="default"/>
      </w:rPr>
    </w:lvl>
    <w:lvl w:ilvl="1" w:tplc="04090003" w:tentative="1">
      <w:start w:val="1"/>
      <w:numFmt w:val="bullet"/>
      <w:lvlText w:val="o"/>
      <w:lvlJc w:val="left"/>
      <w:pPr>
        <w:ind w:left="2895" w:hanging="360"/>
      </w:pPr>
      <w:rPr>
        <w:rFonts w:ascii="Courier New" w:hAnsi="Courier New" w:cs="Courier New" w:hint="default"/>
      </w:rPr>
    </w:lvl>
    <w:lvl w:ilvl="2" w:tplc="04090005" w:tentative="1">
      <w:start w:val="1"/>
      <w:numFmt w:val="bullet"/>
      <w:lvlText w:val=""/>
      <w:lvlJc w:val="left"/>
      <w:pPr>
        <w:ind w:left="3615" w:hanging="360"/>
      </w:pPr>
      <w:rPr>
        <w:rFonts w:ascii="Wingdings" w:hAnsi="Wingdings" w:hint="default"/>
      </w:rPr>
    </w:lvl>
    <w:lvl w:ilvl="3" w:tplc="04090001" w:tentative="1">
      <w:start w:val="1"/>
      <w:numFmt w:val="bullet"/>
      <w:lvlText w:val=""/>
      <w:lvlJc w:val="left"/>
      <w:pPr>
        <w:ind w:left="4335" w:hanging="360"/>
      </w:pPr>
      <w:rPr>
        <w:rFonts w:ascii="Symbol" w:hAnsi="Symbol" w:hint="default"/>
      </w:rPr>
    </w:lvl>
    <w:lvl w:ilvl="4" w:tplc="04090003" w:tentative="1">
      <w:start w:val="1"/>
      <w:numFmt w:val="bullet"/>
      <w:lvlText w:val="o"/>
      <w:lvlJc w:val="left"/>
      <w:pPr>
        <w:ind w:left="5055" w:hanging="360"/>
      </w:pPr>
      <w:rPr>
        <w:rFonts w:ascii="Courier New" w:hAnsi="Courier New" w:cs="Courier New" w:hint="default"/>
      </w:rPr>
    </w:lvl>
    <w:lvl w:ilvl="5" w:tplc="04090005" w:tentative="1">
      <w:start w:val="1"/>
      <w:numFmt w:val="bullet"/>
      <w:lvlText w:val=""/>
      <w:lvlJc w:val="left"/>
      <w:pPr>
        <w:ind w:left="5775" w:hanging="360"/>
      </w:pPr>
      <w:rPr>
        <w:rFonts w:ascii="Wingdings" w:hAnsi="Wingdings" w:hint="default"/>
      </w:rPr>
    </w:lvl>
    <w:lvl w:ilvl="6" w:tplc="04090001" w:tentative="1">
      <w:start w:val="1"/>
      <w:numFmt w:val="bullet"/>
      <w:lvlText w:val=""/>
      <w:lvlJc w:val="left"/>
      <w:pPr>
        <w:ind w:left="6495" w:hanging="360"/>
      </w:pPr>
      <w:rPr>
        <w:rFonts w:ascii="Symbol" w:hAnsi="Symbol" w:hint="default"/>
      </w:rPr>
    </w:lvl>
    <w:lvl w:ilvl="7" w:tplc="04090003" w:tentative="1">
      <w:start w:val="1"/>
      <w:numFmt w:val="bullet"/>
      <w:lvlText w:val="o"/>
      <w:lvlJc w:val="left"/>
      <w:pPr>
        <w:ind w:left="7215" w:hanging="360"/>
      </w:pPr>
      <w:rPr>
        <w:rFonts w:ascii="Courier New" w:hAnsi="Courier New" w:cs="Courier New" w:hint="default"/>
      </w:rPr>
    </w:lvl>
    <w:lvl w:ilvl="8" w:tplc="04090005" w:tentative="1">
      <w:start w:val="1"/>
      <w:numFmt w:val="bullet"/>
      <w:lvlText w:val=""/>
      <w:lvlJc w:val="left"/>
      <w:pPr>
        <w:ind w:left="7935" w:hanging="360"/>
      </w:pPr>
      <w:rPr>
        <w:rFonts w:ascii="Wingdings" w:hAnsi="Wingdings" w:hint="default"/>
      </w:rPr>
    </w:lvl>
  </w:abstractNum>
  <w:abstractNum w:abstractNumId="2" w15:restartNumberingAfterBreak="0">
    <w:nsid w:val="16F84AB4"/>
    <w:multiLevelType w:val="hybridMultilevel"/>
    <w:tmpl w:val="DE04E6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CC31BCD"/>
    <w:multiLevelType w:val="hybridMultilevel"/>
    <w:tmpl w:val="6E2E688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 w15:restartNumberingAfterBreak="0">
    <w:nsid w:val="20727008"/>
    <w:multiLevelType w:val="hybridMultilevel"/>
    <w:tmpl w:val="194008AA"/>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298507E0"/>
    <w:multiLevelType w:val="hybridMultilevel"/>
    <w:tmpl w:val="822A15CE"/>
    <w:lvl w:ilvl="0" w:tplc="04090001">
      <w:start w:val="1"/>
      <w:numFmt w:val="bullet"/>
      <w:lvlText w:val=""/>
      <w:lvlJc w:val="left"/>
      <w:pPr>
        <w:ind w:left="1455" w:hanging="360"/>
      </w:pPr>
      <w:rPr>
        <w:rFonts w:ascii="Symbol" w:hAnsi="Symbol" w:hint="default"/>
      </w:rPr>
    </w:lvl>
    <w:lvl w:ilvl="1" w:tplc="04090003" w:tentative="1">
      <w:start w:val="1"/>
      <w:numFmt w:val="bullet"/>
      <w:lvlText w:val="o"/>
      <w:lvlJc w:val="left"/>
      <w:pPr>
        <w:ind w:left="2175" w:hanging="360"/>
      </w:pPr>
      <w:rPr>
        <w:rFonts w:ascii="Courier New" w:hAnsi="Courier New" w:cs="Courier New" w:hint="default"/>
      </w:rPr>
    </w:lvl>
    <w:lvl w:ilvl="2" w:tplc="04090005" w:tentative="1">
      <w:start w:val="1"/>
      <w:numFmt w:val="bullet"/>
      <w:lvlText w:val=""/>
      <w:lvlJc w:val="left"/>
      <w:pPr>
        <w:ind w:left="2895" w:hanging="360"/>
      </w:pPr>
      <w:rPr>
        <w:rFonts w:ascii="Wingdings" w:hAnsi="Wingdings" w:hint="default"/>
      </w:rPr>
    </w:lvl>
    <w:lvl w:ilvl="3" w:tplc="04090001" w:tentative="1">
      <w:start w:val="1"/>
      <w:numFmt w:val="bullet"/>
      <w:lvlText w:val=""/>
      <w:lvlJc w:val="left"/>
      <w:pPr>
        <w:ind w:left="3615" w:hanging="360"/>
      </w:pPr>
      <w:rPr>
        <w:rFonts w:ascii="Symbol" w:hAnsi="Symbol" w:hint="default"/>
      </w:rPr>
    </w:lvl>
    <w:lvl w:ilvl="4" w:tplc="04090003" w:tentative="1">
      <w:start w:val="1"/>
      <w:numFmt w:val="bullet"/>
      <w:lvlText w:val="o"/>
      <w:lvlJc w:val="left"/>
      <w:pPr>
        <w:ind w:left="4335" w:hanging="360"/>
      </w:pPr>
      <w:rPr>
        <w:rFonts w:ascii="Courier New" w:hAnsi="Courier New" w:cs="Courier New" w:hint="default"/>
      </w:rPr>
    </w:lvl>
    <w:lvl w:ilvl="5" w:tplc="04090005" w:tentative="1">
      <w:start w:val="1"/>
      <w:numFmt w:val="bullet"/>
      <w:lvlText w:val=""/>
      <w:lvlJc w:val="left"/>
      <w:pPr>
        <w:ind w:left="5055" w:hanging="360"/>
      </w:pPr>
      <w:rPr>
        <w:rFonts w:ascii="Wingdings" w:hAnsi="Wingdings" w:hint="default"/>
      </w:rPr>
    </w:lvl>
    <w:lvl w:ilvl="6" w:tplc="04090001" w:tentative="1">
      <w:start w:val="1"/>
      <w:numFmt w:val="bullet"/>
      <w:lvlText w:val=""/>
      <w:lvlJc w:val="left"/>
      <w:pPr>
        <w:ind w:left="5775" w:hanging="360"/>
      </w:pPr>
      <w:rPr>
        <w:rFonts w:ascii="Symbol" w:hAnsi="Symbol" w:hint="default"/>
      </w:rPr>
    </w:lvl>
    <w:lvl w:ilvl="7" w:tplc="04090003" w:tentative="1">
      <w:start w:val="1"/>
      <w:numFmt w:val="bullet"/>
      <w:lvlText w:val="o"/>
      <w:lvlJc w:val="left"/>
      <w:pPr>
        <w:ind w:left="6495" w:hanging="360"/>
      </w:pPr>
      <w:rPr>
        <w:rFonts w:ascii="Courier New" w:hAnsi="Courier New" w:cs="Courier New" w:hint="default"/>
      </w:rPr>
    </w:lvl>
    <w:lvl w:ilvl="8" w:tplc="04090005" w:tentative="1">
      <w:start w:val="1"/>
      <w:numFmt w:val="bullet"/>
      <w:lvlText w:val=""/>
      <w:lvlJc w:val="left"/>
      <w:pPr>
        <w:ind w:left="7215" w:hanging="360"/>
      </w:pPr>
      <w:rPr>
        <w:rFonts w:ascii="Wingdings" w:hAnsi="Wingdings" w:hint="default"/>
      </w:rPr>
    </w:lvl>
  </w:abstractNum>
  <w:abstractNum w:abstractNumId="6" w15:restartNumberingAfterBreak="0">
    <w:nsid w:val="3CAB2367"/>
    <w:multiLevelType w:val="multilevel"/>
    <w:tmpl w:val="AB98939E"/>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 w15:restartNumberingAfterBreak="0">
    <w:nsid w:val="403024A9"/>
    <w:multiLevelType w:val="hybridMultilevel"/>
    <w:tmpl w:val="B434BF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5580C35"/>
    <w:multiLevelType w:val="multilevel"/>
    <w:tmpl w:val="1EC6EC90"/>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4D7254CF"/>
    <w:multiLevelType w:val="multilevel"/>
    <w:tmpl w:val="840E7D08"/>
    <w:lvl w:ilvl="0">
      <w:start w:val="4"/>
      <w:numFmt w:val="decimal"/>
      <w:lvlText w:val="%1"/>
      <w:lvlJc w:val="left"/>
      <w:pPr>
        <w:ind w:left="525" w:hanging="525"/>
      </w:pPr>
      <w:rPr>
        <w:rFonts w:hint="default"/>
      </w:rPr>
    </w:lvl>
    <w:lvl w:ilvl="1">
      <w:start w:val="3"/>
      <w:numFmt w:val="decimal"/>
      <w:lvlText w:val="%1.%2"/>
      <w:lvlJc w:val="left"/>
      <w:pPr>
        <w:ind w:left="1245" w:hanging="52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0" w15:restartNumberingAfterBreak="0">
    <w:nsid w:val="50E068D1"/>
    <w:multiLevelType w:val="multilevel"/>
    <w:tmpl w:val="E29650D4"/>
    <w:lvl w:ilvl="0">
      <w:start w:val="1"/>
      <w:numFmt w:val="decimal"/>
      <w:lvlText w:val="%1"/>
      <w:lvlJc w:val="left"/>
      <w:pPr>
        <w:ind w:left="735" w:hanging="735"/>
      </w:pPr>
      <w:rPr>
        <w:rFonts w:hint="default"/>
      </w:rPr>
    </w:lvl>
    <w:lvl w:ilvl="1">
      <w:start w:val="1"/>
      <w:numFmt w:val="decimal"/>
      <w:lvlText w:val="%1.%2"/>
      <w:lvlJc w:val="left"/>
      <w:pPr>
        <w:ind w:left="1440" w:hanging="735"/>
      </w:pPr>
      <w:rPr>
        <w:rFonts w:hint="default"/>
      </w:rPr>
    </w:lvl>
    <w:lvl w:ilvl="2">
      <w:start w:val="1"/>
      <w:numFmt w:val="decimal"/>
      <w:lvlText w:val="%1.%2.%3"/>
      <w:lvlJc w:val="left"/>
      <w:pPr>
        <w:ind w:left="2145" w:hanging="735"/>
      </w:pPr>
      <w:rPr>
        <w:rFonts w:hint="default"/>
        <w:i w:val="0"/>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440" w:hanging="1800"/>
      </w:pPr>
      <w:rPr>
        <w:rFonts w:hint="default"/>
      </w:rPr>
    </w:lvl>
  </w:abstractNum>
  <w:abstractNum w:abstractNumId="11" w15:restartNumberingAfterBreak="0">
    <w:nsid w:val="525E2EE7"/>
    <w:multiLevelType w:val="hybridMultilevel"/>
    <w:tmpl w:val="1E48210C"/>
    <w:lvl w:ilvl="0" w:tplc="44A49D6A">
      <w:start w:val="1"/>
      <w:numFmt w:val="bullet"/>
      <w:lvlText w:val=""/>
      <w:lvlJc w:val="left"/>
      <w:pPr>
        <w:ind w:left="2505" w:hanging="360"/>
      </w:pPr>
      <w:rPr>
        <w:rFonts w:ascii="Wingdings" w:hAnsi="Wingdings" w:hint="default"/>
      </w:rPr>
    </w:lvl>
    <w:lvl w:ilvl="1" w:tplc="04090003" w:tentative="1">
      <w:start w:val="1"/>
      <w:numFmt w:val="bullet"/>
      <w:lvlText w:val="o"/>
      <w:lvlJc w:val="left"/>
      <w:pPr>
        <w:ind w:left="3225" w:hanging="360"/>
      </w:pPr>
      <w:rPr>
        <w:rFonts w:ascii="Courier New" w:hAnsi="Courier New" w:cs="Courier New" w:hint="default"/>
      </w:rPr>
    </w:lvl>
    <w:lvl w:ilvl="2" w:tplc="04090005" w:tentative="1">
      <w:start w:val="1"/>
      <w:numFmt w:val="bullet"/>
      <w:lvlText w:val=""/>
      <w:lvlJc w:val="left"/>
      <w:pPr>
        <w:ind w:left="3945" w:hanging="360"/>
      </w:pPr>
      <w:rPr>
        <w:rFonts w:ascii="Wingdings" w:hAnsi="Wingdings" w:hint="default"/>
      </w:rPr>
    </w:lvl>
    <w:lvl w:ilvl="3" w:tplc="04090001" w:tentative="1">
      <w:start w:val="1"/>
      <w:numFmt w:val="bullet"/>
      <w:lvlText w:val=""/>
      <w:lvlJc w:val="left"/>
      <w:pPr>
        <w:ind w:left="4665" w:hanging="360"/>
      </w:pPr>
      <w:rPr>
        <w:rFonts w:ascii="Symbol" w:hAnsi="Symbol" w:hint="default"/>
      </w:rPr>
    </w:lvl>
    <w:lvl w:ilvl="4" w:tplc="04090003" w:tentative="1">
      <w:start w:val="1"/>
      <w:numFmt w:val="bullet"/>
      <w:lvlText w:val="o"/>
      <w:lvlJc w:val="left"/>
      <w:pPr>
        <w:ind w:left="5385" w:hanging="360"/>
      </w:pPr>
      <w:rPr>
        <w:rFonts w:ascii="Courier New" w:hAnsi="Courier New" w:cs="Courier New" w:hint="default"/>
      </w:rPr>
    </w:lvl>
    <w:lvl w:ilvl="5" w:tplc="04090005" w:tentative="1">
      <w:start w:val="1"/>
      <w:numFmt w:val="bullet"/>
      <w:lvlText w:val=""/>
      <w:lvlJc w:val="left"/>
      <w:pPr>
        <w:ind w:left="6105" w:hanging="360"/>
      </w:pPr>
      <w:rPr>
        <w:rFonts w:ascii="Wingdings" w:hAnsi="Wingdings" w:hint="default"/>
      </w:rPr>
    </w:lvl>
    <w:lvl w:ilvl="6" w:tplc="04090001" w:tentative="1">
      <w:start w:val="1"/>
      <w:numFmt w:val="bullet"/>
      <w:lvlText w:val=""/>
      <w:lvlJc w:val="left"/>
      <w:pPr>
        <w:ind w:left="6825" w:hanging="360"/>
      </w:pPr>
      <w:rPr>
        <w:rFonts w:ascii="Symbol" w:hAnsi="Symbol" w:hint="default"/>
      </w:rPr>
    </w:lvl>
    <w:lvl w:ilvl="7" w:tplc="04090003" w:tentative="1">
      <w:start w:val="1"/>
      <w:numFmt w:val="bullet"/>
      <w:lvlText w:val="o"/>
      <w:lvlJc w:val="left"/>
      <w:pPr>
        <w:ind w:left="7545" w:hanging="360"/>
      </w:pPr>
      <w:rPr>
        <w:rFonts w:ascii="Courier New" w:hAnsi="Courier New" w:cs="Courier New" w:hint="default"/>
      </w:rPr>
    </w:lvl>
    <w:lvl w:ilvl="8" w:tplc="04090005" w:tentative="1">
      <w:start w:val="1"/>
      <w:numFmt w:val="bullet"/>
      <w:lvlText w:val=""/>
      <w:lvlJc w:val="left"/>
      <w:pPr>
        <w:ind w:left="8265" w:hanging="360"/>
      </w:pPr>
      <w:rPr>
        <w:rFonts w:ascii="Wingdings" w:hAnsi="Wingdings" w:hint="default"/>
      </w:rPr>
    </w:lvl>
  </w:abstractNum>
  <w:abstractNum w:abstractNumId="12" w15:restartNumberingAfterBreak="0">
    <w:nsid w:val="631454ED"/>
    <w:multiLevelType w:val="multilevel"/>
    <w:tmpl w:val="B13A7B8C"/>
    <w:lvl w:ilvl="0">
      <w:start w:val="1"/>
      <w:numFmt w:val="decimal"/>
      <w:lvlText w:val="%1.0"/>
      <w:lvlJc w:val="left"/>
      <w:pPr>
        <w:ind w:left="720" w:hanging="735"/>
      </w:pPr>
      <w:rPr>
        <w:rFonts w:hint="default"/>
        <w:b/>
        <w:u w:val="none"/>
      </w:rPr>
    </w:lvl>
    <w:lvl w:ilvl="1">
      <w:start w:val="1"/>
      <w:numFmt w:val="decimal"/>
      <w:lvlText w:val="%1.%2"/>
      <w:lvlJc w:val="left"/>
      <w:pPr>
        <w:ind w:left="1545" w:hanging="735"/>
      </w:pPr>
      <w:rPr>
        <w:rFonts w:hint="default"/>
        <w:b w:val="0"/>
        <w:u w:val="none"/>
      </w:rPr>
    </w:lvl>
    <w:lvl w:ilvl="2">
      <w:start w:val="1"/>
      <w:numFmt w:val="bullet"/>
      <w:lvlText w:val=""/>
      <w:lvlJc w:val="left"/>
      <w:pPr>
        <w:ind w:left="2160" w:hanging="735"/>
      </w:pPr>
      <w:rPr>
        <w:rFonts w:ascii="Symbol" w:hAnsi="Symbol" w:hint="default"/>
        <w:b w:val="0"/>
        <w:i w:val="0"/>
        <w:u w:val="none"/>
      </w:rPr>
    </w:lvl>
    <w:lvl w:ilvl="3">
      <w:start w:val="1"/>
      <w:numFmt w:val="decimal"/>
      <w:lvlText w:val="%1.%2.%3.%4"/>
      <w:lvlJc w:val="left"/>
      <w:pPr>
        <w:ind w:left="3225" w:hanging="1080"/>
      </w:pPr>
      <w:rPr>
        <w:rFonts w:hint="default"/>
        <w:u w:val="none"/>
      </w:rPr>
    </w:lvl>
    <w:lvl w:ilvl="4">
      <w:start w:val="1"/>
      <w:numFmt w:val="decimal"/>
      <w:lvlText w:val="%1.%2.%3.%4.%5"/>
      <w:lvlJc w:val="left"/>
      <w:pPr>
        <w:ind w:left="3945" w:hanging="1080"/>
      </w:pPr>
      <w:rPr>
        <w:rFonts w:hint="default"/>
        <w:u w:val="none"/>
      </w:rPr>
    </w:lvl>
    <w:lvl w:ilvl="5">
      <w:start w:val="1"/>
      <w:numFmt w:val="decimal"/>
      <w:lvlText w:val="%1.%2.%3.%4.%5.%6"/>
      <w:lvlJc w:val="left"/>
      <w:pPr>
        <w:ind w:left="5025" w:hanging="1440"/>
      </w:pPr>
      <w:rPr>
        <w:rFonts w:hint="default"/>
        <w:u w:val="none"/>
      </w:rPr>
    </w:lvl>
    <w:lvl w:ilvl="6">
      <w:start w:val="1"/>
      <w:numFmt w:val="decimal"/>
      <w:lvlText w:val="%1.%2.%3.%4.%5.%6.%7"/>
      <w:lvlJc w:val="left"/>
      <w:pPr>
        <w:ind w:left="5745" w:hanging="1440"/>
      </w:pPr>
      <w:rPr>
        <w:rFonts w:hint="default"/>
        <w:u w:val="none"/>
      </w:rPr>
    </w:lvl>
    <w:lvl w:ilvl="7">
      <w:start w:val="1"/>
      <w:numFmt w:val="decimal"/>
      <w:lvlText w:val="%1.%2.%3.%4.%5.%6.%7.%8"/>
      <w:lvlJc w:val="left"/>
      <w:pPr>
        <w:ind w:left="6825" w:hanging="1800"/>
      </w:pPr>
      <w:rPr>
        <w:rFonts w:hint="default"/>
        <w:u w:val="none"/>
      </w:rPr>
    </w:lvl>
    <w:lvl w:ilvl="8">
      <w:start w:val="1"/>
      <w:numFmt w:val="decimal"/>
      <w:lvlText w:val="%1.%2.%3.%4.%5.%6.%7.%8.%9"/>
      <w:lvlJc w:val="left"/>
      <w:pPr>
        <w:ind w:left="7545" w:hanging="1800"/>
      </w:pPr>
      <w:rPr>
        <w:rFonts w:hint="default"/>
        <w:u w:val="none"/>
      </w:rPr>
    </w:lvl>
  </w:abstractNum>
  <w:abstractNum w:abstractNumId="13" w15:restartNumberingAfterBreak="0">
    <w:nsid w:val="66326AB8"/>
    <w:multiLevelType w:val="hybridMultilevel"/>
    <w:tmpl w:val="BB1801A0"/>
    <w:lvl w:ilvl="0" w:tplc="04090001">
      <w:start w:val="1"/>
      <w:numFmt w:val="bullet"/>
      <w:lvlText w:val=""/>
      <w:lvlJc w:val="left"/>
      <w:pPr>
        <w:ind w:left="2175" w:hanging="360"/>
      </w:pPr>
      <w:rPr>
        <w:rFonts w:ascii="Symbol" w:hAnsi="Symbol" w:hint="default"/>
      </w:rPr>
    </w:lvl>
    <w:lvl w:ilvl="1" w:tplc="04090003" w:tentative="1">
      <w:start w:val="1"/>
      <w:numFmt w:val="bullet"/>
      <w:lvlText w:val="o"/>
      <w:lvlJc w:val="left"/>
      <w:pPr>
        <w:ind w:left="2895" w:hanging="360"/>
      </w:pPr>
      <w:rPr>
        <w:rFonts w:ascii="Courier New" w:hAnsi="Courier New" w:cs="Courier New" w:hint="default"/>
      </w:rPr>
    </w:lvl>
    <w:lvl w:ilvl="2" w:tplc="04090005" w:tentative="1">
      <w:start w:val="1"/>
      <w:numFmt w:val="bullet"/>
      <w:lvlText w:val=""/>
      <w:lvlJc w:val="left"/>
      <w:pPr>
        <w:ind w:left="3615" w:hanging="360"/>
      </w:pPr>
      <w:rPr>
        <w:rFonts w:ascii="Wingdings" w:hAnsi="Wingdings" w:hint="default"/>
      </w:rPr>
    </w:lvl>
    <w:lvl w:ilvl="3" w:tplc="04090001" w:tentative="1">
      <w:start w:val="1"/>
      <w:numFmt w:val="bullet"/>
      <w:lvlText w:val=""/>
      <w:lvlJc w:val="left"/>
      <w:pPr>
        <w:ind w:left="4335" w:hanging="360"/>
      </w:pPr>
      <w:rPr>
        <w:rFonts w:ascii="Symbol" w:hAnsi="Symbol" w:hint="default"/>
      </w:rPr>
    </w:lvl>
    <w:lvl w:ilvl="4" w:tplc="04090003" w:tentative="1">
      <w:start w:val="1"/>
      <w:numFmt w:val="bullet"/>
      <w:lvlText w:val="o"/>
      <w:lvlJc w:val="left"/>
      <w:pPr>
        <w:ind w:left="5055" w:hanging="360"/>
      </w:pPr>
      <w:rPr>
        <w:rFonts w:ascii="Courier New" w:hAnsi="Courier New" w:cs="Courier New" w:hint="default"/>
      </w:rPr>
    </w:lvl>
    <w:lvl w:ilvl="5" w:tplc="04090005" w:tentative="1">
      <w:start w:val="1"/>
      <w:numFmt w:val="bullet"/>
      <w:lvlText w:val=""/>
      <w:lvlJc w:val="left"/>
      <w:pPr>
        <w:ind w:left="5775" w:hanging="360"/>
      </w:pPr>
      <w:rPr>
        <w:rFonts w:ascii="Wingdings" w:hAnsi="Wingdings" w:hint="default"/>
      </w:rPr>
    </w:lvl>
    <w:lvl w:ilvl="6" w:tplc="04090001" w:tentative="1">
      <w:start w:val="1"/>
      <w:numFmt w:val="bullet"/>
      <w:lvlText w:val=""/>
      <w:lvlJc w:val="left"/>
      <w:pPr>
        <w:ind w:left="6495" w:hanging="360"/>
      </w:pPr>
      <w:rPr>
        <w:rFonts w:ascii="Symbol" w:hAnsi="Symbol" w:hint="default"/>
      </w:rPr>
    </w:lvl>
    <w:lvl w:ilvl="7" w:tplc="04090003" w:tentative="1">
      <w:start w:val="1"/>
      <w:numFmt w:val="bullet"/>
      <w:lvlText w:val="o"/>
      <w:lvlJc w:val="left"/>
      <w:pPr>
        <w:ind w:left="7215" w:hanging="360"/>
      </w:pPr>
      <w:rPr>
        <w:rFonts w:ascii="Courier New" w:hAnsi="Courier New" w:cs="Courier New" w:hint="default"/>
      </w:rPr>
    </w:lvl>
    <w:lvl w:ilvl="8" w:tplc="04090005" w:tentative="1">
      <w:start w:val="1"/>
      <w:numFmt w:val="bullet"/>
      <w:lvlText w:val=""/>
      <w:lvlJc w:val="left"/>
      <w:pPr>
        <w:ind w:left="7935" w:hanging="360"/>
      </w:pPr>
      <w:rPr>
        <w:rFonts w:ascii="Wingdings" w:hAnsi="Wingdings" w:hint="default"/>
      </w:rPr>
    </w:lvl>
  </w:abstractNum>
  <w:abstractNum w:abstractNumId="14" w15:restartNumberingAfterBreak="0">
    <w:nsid w:val="7F204C6D"/>
    <w:multiLevelType w:val="hybridMultilevel"/>
    <w:tmpl w:val="329E34D6"/>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num w:numId="1">
    <w:abstractNumId w:val="10"/>
  </w:num>
  <w:num w:numId="2">
    <w:abstractNumId w:val="14"/>
  </w:num>
  <w:num w:numId="3">
    <w:abstractNumId w:val="3"/>
  </w:num>
  <w:num w:numId="4">
    <w:abstractNumId w:val="5"/>
  </w:num>
  <w:num w:numId="5">
    <w:abstractNumId w:val="13"/>
  </w:num>
  <w:num w:numId="6">
    <w:abstractNumId w:val="1"/>
  </w:num>
  <w:num w:numId="7">
    <w:abstractNumId w:val="11"/>
  </w:num>
  <w:num w:numId="8">
    <w:abstractNumId w:val="0"/>
  </w:num>
  <w:num w:numId="9">
    <w:abstractNumId w:val="2"/>
  </w:num>
  <w:num w:numId="10">
    <w:abstractNumId w:val="7"/>
  </w:num>
  <w:num w:numId="11">
    <w:abstractNumId w:val="9"/>
  </w:num>
  <w:num w:numId="12">
    <w:abstractNumId w:val="12"/>
  </w:num>
  <w:num w:numId="13">
    <w:abstractNumId w:val="8"/>
  </w:num>
  <w:num w:numId="14">
    <w:abstractNumId w:val="6"/>
  </w:num>
  <w:num w:numId="15">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LORNA BRETT">
    <w15:presenceInfo w15:providerId="AD" w15:userId="S-1-5-21-363161285-1635521875-1905203885-148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trackRevisions/>
  <w:defaultTabStop w:val="720"/>
  <w:characterSpacingControl w:val="doNotCompress"/>
  <w:hdrShapeDefaults>
    <o:shapedefaults v:ext="edit" spidmax="2252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1E42"/>
    <w:rsid w:val="00036E0B"/>
    <w:rsid w:val="00037A11"/>
    <w:rsid w:val="0005240B"/>
    <w:rsid w:val="00056C0E"/>
    <w:rsid w:val="00063178"/>
    <w:rsid w:val="000743EE"/>
    <w:rsid w:val="000A04E4"/>
    <w:rsid w:val="000B59D4"/>
    <w:rsid w:val="000F3412"/>
    <w:rsid w:val="000F78F5"/>
    <w:rsid w:val="0010393C"/>
    <w:rsid w:val="00134523"/>
    <w:rsid w:val="00137BCE"/>
    <w:rsid w:val="00175094"/>
    <w:rsid w:val="00217691"/>
    <w:rsid w:val="00250726"/>
    <w:rsid w:val="00270BD9"/>
    <w:rsid w:val="002B6189"/>
    <w:rsid w:val="002F7B34"/>
    <w:rsid w:val="00313B72"/>
    <w:rsid w:val="00321599"/>
    <w:rsid w:val="00323DD9"/>
    <w:rsid w:val="00346D4E"/>
    <w:rsid w:val="00357E6D"/>
    <w:rsid w:val="00374591"/>
    <w:rsid w:val="00376EE6"/>
    <w:rsid w:val="003810D2"/>
    <w:rsid w:val="003C1D36"/>
    <w:rsid w:val="003F2E2C"/>
    <w:rsid w:val="003F4222"/>
    <w:rsid w:val="0041593E"/>
    <w:rsid w:val="00426B81"/>
    <w:rsid w:val="00443503"/>
    <w:rsid w:val="00453DC0"/>
    <w:rsid w:val="004846F3"/>
    <w:rsid w:val="0049176A"/>
    <w:rsid w:val="004B2FBE"/>
    <w:rsid w:val="004D0B9C"/>
    <w:rsid w:val="004D35F7"/>
    <w:rsid w:val="004F4BB1"/>
    <w:rsid w:val="00504886"/>
    <w:rsid w:val="00505889"/>
    <w:rsid w:val="00526396"/>
    <w:rsid w:val="00541E42"/>
    <w:rsid w:val="00562F11"/>
    <w:rsid w:val="005630AF"/>
    <w:rsid w:val="00567B32"/>
    <w:rsid w:val="00583232"/>
    <w:rsid w:val="005B1A90"/>
    <w:rsid w:val="005D1267"/>
    <w:rsid w:val="005D22C3"/>
    <w:rsid w:val="006254F4"/>
    <w:rsid w:val="006260B0"/>
    <w:rsid w:val="00671681"/>
    <w:rsid w:val="006775AD"/>
    <w:rsid w:val="006E6F26"/>
    <w:rsid w:val="006F0977"/>
    <w:rsid w:val="00733B87"/>
    <w:rsid w:val="00741950"/>
    <w:rsid w:val="00763B35"/>
    <w:rsid w:val="00771890"/>
    <w:rsid w:val="007739C4"/>
    <w:rsid w:val="00774F99"/>
    <w:rsid w:val="007852B8"/>
    <w:rsid w:val="007910DA"/>
    <w:rsid w:val="007D7CA0"/>
    <w:rsid w:val="008177EE"/>
    <w:rsid w:val="008629C2"/>
    <w:rsid w:val="0086663F"/>
    <w:rsid w:val="008A4C93"/>
    <w:rsid w:val="008A5067"/>
    <w:rsid w:val="008B185D"/>
    <w:rsid w:val="008D2CC1"/>
    <w:rsid w:val="008E3D17"/>
    <w:rsid w:val="008F1497"/>
    <w:rsid w:val="00922729"/>
    <w:rsid w:val="00931D6C"/>
    <w:rsid w:val="00953219"/>
    <w:rsid w:val="00960AE6"/>
    <w:rsid w:val="00964BC0"/>
    <w:rsid w:val="0097420A"/>
    <w:rsid w:val="009D51BA"/>
    <w:rsid w:val="009F328B"/>
    <w:rsid w:val="009F65FB"/>
    <w:rsid w:val="00A003E9"/>
    <w:rsid w:val="00A33C19"/>
    <w:rsid w:val="00A42157"/>
    <w:rsid w:val="00A81575"/>
    <w:rsid w:val="00A95DC3"/>
    <w:rsid w:val="00AA42BC"/>
    <w:rsid w:val="00AC44D5"/>
    <w:rsid w:val="00B10C56"/>
    <w:rsid w:val="00B11F7A"/>
    <w:rsid w:val="00B1493F"/>
    <w:rsid w:val="00B2192A"/>
    <w:rsid w:val="00B26CA8"/>
    <w:rsid w:val="00B624A3"/>
    <w:rsid w:val="00B761C7"/>
    <w:rsid w:val="00B9183A"/>
    <w:rsid w:val="00BB0593"/>
    <w:rsid w:val="00BC77D6"/>
    <w:rsid w:val="00BD3F88"/>
    <w:rsid w:val="00BF014D"/>
    <w:rsid w:val="00BF3EF2"/>
    <w:rsid w:val="00C3284B"/>
    <w:rsid w:val="00C521D4"/>
    <w:rsid w:val="00CA5E13"/>
    <w:rsid w:val="00CD2367"/>
    <w:rsid w:val="00CE369D"/>
    <w:rsid w:val="00D13EDF"/>
    <w:rsid w:val="00D30006"/>
    <w:rsid w:val="00D3195C"/>
    <w:rsid w:val="00D5202A"/>
    <w:rsid w:val="00D75FE5"/>
    <w:rsid w:val="00D8207C"/>
    <w:rsid w:val="00DA1601"/>
    <w:rsid w:val="00DE76A1"/>
    <w:rsid w:val="00DF68FD"/>
    <w:rsid w:val="00E27797"/>
    <w:rsid w:val="00E4500B"/>
    <w:rsid w:val="00E75CD6"/>
    <w:rsid w:val="00E83982"/>
    <w:rsid w:val="00EC3247"/>
    <w:rsid w:val="00EE1549"/>
    <w:rsid w:val="00EF12F4"/>
    <w:rsid w:val="00F26EA8"/>
    <w:rsid w:val="00F613E8"/>
    <w:rsid w:val="00F87E71"/>
    <w:rsid w:val="00FA66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5:docId w15:val="{A12B675B-0680-4121-8844-39515DEAE5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0" w:line="268" w:lineRule="auto"/>
      <w:ind w:left="1450" w:hanging="730"/>
    </w:pPr>
    <w:rPr>
      <w:rFonts w:ascii="Arial" w:eastAsia="Arial" w:hAnsi="Arial" w:cs="Arial"/>
      <w:color w:val="000000"/>
      <w:sz w:val="24"/>
    </w:rPr>
  </w:style>
  <w:style w:type="paragraph" w:styleId="Heading1">
    <w:name w:val="heading 1"/>
    <w:next w:val="Normal"/>
    <w:link w:val="Heading1Char"/>
    <w:uiPriority w:val="9"/>
    <w:unhideWhenUsed/>
    <w:qFormat/>
    <w:pPr>
      <w:keepNext/>
      <w:keepLines/>
      <w:spacing w:after="10" w:line="268" w:lineRule="auto"/>
      <w:ind w:left="730" w:hanging="730"/>
      <w:outlineLvl w:val="0"/>
    </w:pPr>
    <w:rPr>
      <w:rFonts w:ascii="Arial" w:eastAsia="Arial" w:hAnsi="Arial" w:cs="Arial"/>
      <w:b/>
      <w:color w:val="000000"/>
      <w:sz w:val="24"/>
      <w:u w:val="single"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Arial" w:eastAsia="Arial" w:hAnsi="Arial" w:cs="Arial"/>
      <w:b/>
      <w:color w:val="000000"/>
      <w:sz w:val="24"/>
      <w:u w:val="single" w:color="000000"/>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Footer">
    <w:name w:val="footer"/>
    <w:basedOn w:val="Normal"/>
    <w:link w:val="FooterChar"/>
    <w:uiPriority w:val="99"/>
    <w:unhideWhenUsed/>
    <w:rsid w:val="00774F99"/>
    <w:pPr>
      <w:tabs>
        <w:tab w:val="center" w:pos="4680"/>
        <w:tab w:val="right" w:pos="9360"/>
      </w:tabs>
      <w:spacing w:after="0" w:line="240" w:lineRule="auto"/>
    </w:pPr>
  </w:style>
  <w:style w:type="character" w:customStyle="1" w:styleId="FooterChar">
    <w:name w:val="Footer Char"/>
    <w:basedOn w:val="DefaultParagraphFont"/>
    <w:link w:val="Footer"/>
    <w:uiPriority w:val="99"/>
    <w:rsid w:val="00774F99"/>
    <w:rPr>
      <w:rFonts w:ascii="Arial" w:eastAsia="Arial" w:hAnsi="Arial" w:cs="Arial"/>
      <w:color w:val="000000"/>
      <w:sz w:val="24"/>
    </w:rPr>
  </w:style>
  <w:style w:type="paragraph" w:styleId="ListParagraph">
    <w:name w:val="List Paragraph"/>
    <w:basedOn w:val="Normal"/>
    <w:uiPriority w:val="34"/>
    <w:qFormat/>
    <w:rsid w:val="00217691"/>
    <w:pPr>
      <w:ind w:left="720"/>
      <w:contextualSpacing/>
    </w:pPr>
  </w:style>
  <w:style w:type="paragraph" w:styleId="BalloonText">
    <w:name w:val="Balloon Text"/>
    <w:basedOn w:val="Normal"/>
    <w:link w:val="BalloonTextChar"/>
    <w:uiPriority w:val="99"/>
    <w:semiHidden/>
    <w:unhideWhenUsed/>
    <w:rsid w:val="00D8207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8207C"/>
    <w:rPr>
      <w:rFonts w:ascii="Segoe UI" w:eastAsia="Arial" w:hAnsi="Segoe UI" w:cs="Segoe UI"/>
      <w:color w:val="000000"/>
      <w:sz w:val="18"/>
      <w:szCs w:val="18"/>
    </w:rPr>
  </w:style>
  <w:style w:type="paragraph" w:customStyle="1" w:styleId="Default">
    <w:name w:val="Default"/>
    <w:rsid w:val="00CE369D"/>
    <w:pPr>
      <w:autoSpaceDE w:val="0"/>
      <w:autoSpaceDN w:val="0"/>
      <w:adjustRightInd w:val="0"/>
      <w:spacing w:after="0" w:line="240" w:lineRule="auto"/>
    </w:pPr>
    <w:rPr>
      <w:rFonts w:ascii="Arial" w:hAnsi="Arial" w:cs="Arial"/>
      <w:color w:val="000000"/>
      <w:sz w:val="24"/>
      <w:szCs w:val="24"/>
    </w:rPr>
  </w:style>
  <w:style w:type="character" w:styleId="Hyperlink">
    <w:name w:val="Hyperlink"/>
    <w:basedOn w:val="DefaultParagraphFont"/>
    <w:uiPriority w:val="99"/>
    <w:unhideWhenUsed/>
    <w:rsid w:val="009F328B"/>
    <w:rPr>
      <w:color w:val="0563C1" w:themeColor="hyperlink"/>
      <w:u w:val="single"/>
    </w:rPr>
  </w:style>
  <w:style w:type="character" w:styleId="Strong">
    <w:name w:val="Strong"/>
    <w:basedOn w:val="DefaultParagraphFont"/>
    <w:uiPriority w:val="22"/>
    <w:qFormat/>
    <w:rsid w:val="008B185D"/>
    <w:rPr>
      <w:b/>
      <w:bCs/>
    </w:rPr>
  </w:style>
  <w:style w:type="paragraph" w:styleId="Header">
    <w:name w:val="header"/>
    <w:basedOn w:val="Normal"/>
    <w:link w:val="HeaderChar"/>
    <w:uiPriority w:val="99"/>
    <w:unhideWhenUsed/>
    <w:rsid w:val="00CA5E13"/>
    <w:pPr>
      <w:tabs>
        <w:tab w:val="center" w:pos="4680"/>
        <w:tab w:val="right" w:pos="9360"/>
      </w:tabs>
      <w:spacing w:after="0" w:line="240" w:lineRule="auto"/>
      <w:ind w:left="0" w:firstLine="0"/>
    </w:pPr>
    <w:rPr>
      <w:rFonts w:asciiTheme="minorHAnsi" w:eastAsiaTheme="minorEastAsia" w:hAnsiTheme="minorHAnsi" w:cs="Times New Roman"/>
      <w:color w:val="auto"/>
      <w:sz w:val="22"/>
    </w:rPr>
  </w:style>
  <w:style w:type="character" w:customStyle="1" w:styleId="HeaderChar">
    <w:name w:val="Header Char"/>
    <w:basedOn w:val="DefaultParagraphFont"/>
    <w:link w:val="Header"/>
    <w:uiPriority w:val="99"/>
    <w:rsid w:val="00CA5E13"/>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683392">
      <w:bodyDiv w:val="1"/>
      <w:marLeft w:val="0"/>
      <w:marRight w:val="0"/>
      <w:marTop w:val="0"/>
      <w:marBottom w:val="0"/>
      <w:divBdr>
        <w:top w:val="none" w:sz="0" w:space="0" w:color="auto"/>
        <w:left w:val="none" w:sz="0" w:space="0" w:color="auto"/>
        <w:bottom w:val="none" w:sz="0" w:space="0" w:color="auto"/>
        <w:right w:val="none" w:sz="0" w:space="0" w:color="auto"/>
      </w:divBdr>
    </w:div>
    <w:div w:id="803740920">
      <w:bodyDiv w:val="1"/>
      <w:marLeft w:val="0"/>
      <w:marRight w:val="0"/>
      <w:marTop w:val="0"/>
      <w:marBottom w:val="0"/>
      <w:divBdr>
        <w:top w:val="none" w:sz="0" w:space="0" w:color="auto"/>
        <w:left w:val="none" w:sz="0" w:space="0" w:color="auto"/>
        <w:bottom w:val="none" w:sz="0" w:space="0" w:color="auto"/>
        <w:right w:val="none" w:sz="0" w:space="0" w:color="auto"/>
      </w:divBdr>
    </w:div>
    <w:div w:id="1114592130">
      <w:bodyDiv w:val="1"/>
      <w:marLeft w:val="0"/>
      <w:marRight w:val="0"/>
      <w:marTop w:val="0"/>
      <w:marBottom w:val="0"/>
      <w:divBdr>
        <w:top w:val="none" w:sz="0" w:space="0" w:color="auto"/>
        <w:left w:val="none" w:sz="0" w:space="0" w:color="auto"/>
        <w:bottom w:val="none" w:sz="0" w:space="0" w:color="auto"/>
        <w:right w:val="none" w:sz="0" w:space="0" w:color="auto"/>
      </w:divBdr>
    </w:div>
    <w:div w:id="177820786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18"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52442BBFB35BD429C7560DE68003EE2" ma:contentTypeVersion="13" ma:contentTypeDescription="Create a new document." ma:contentTypeScope="" ma:versionID="aabc29159105f2e80a9e02f3c863503f">
  <xsd:schema xmlns:xsd="http://www.w3.org/2001/XMLSchema" xmlns:xs="http://www.w3.org/2001/XMLSchema" xmlns:p="http://schemas.microsoft.com/office/2006/metadata/properties" xmlns:ns2="559e1b2d-1bf0-4a06-90b3-28fe5e0d6067" xmlns:ns3="dce1401d-622d-4ff0-8fe9-5e1d08ff3a73" targetNamespace="http://schemas.microsoft.com/office/2006/metadata/properties" ma:root="true" ma:fieldsID="3d2053bb01b4da3f4f3d804a4f145bf6" ns2:_="" ns3:_="">
    <xsd:import namespace="559e1b2d-1bf0-4a06-90b3-28fe5e0d6067"/>
    <xsd:import namespace="dce1401d-622d-4ff0-8fe9-5e1d08ff3a73"/>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9e1b2d-1bf0-4a06-90b3-28fe5e0d60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cbfcbdb7-f06e-4ccd-96c0-4e3729eb4675"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ce1401d-622d-4ff0-8fe9-5e1d08ff3a73"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08f2175c-cd70-4abc-900c-7c079fc43dcc}" ma:internalName="TaxCatchAll" ma:showField="CatchAllData" ma:web="dce1401d-622d-4ff0-8fe9-5e1d08ff3a73">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559e1b2d-1bf0-4a06-90b3-28fe5e0d6067">
      <Terms xmlns="http://schemas.microsoft.com/office/infopath/2007/PartnerControls"/>
    </lcf76f155ced4ddcb4097134ff3c332f>
    <TaxCatchAll xmlns="dce1401d-622d-4ff0-8fe9-5e1d08ff3a73" xsi:nil="true"/>
  </documentManagement>
</p:properties>
</file>

<file path=customXml/itemProps1.xml><?xml version="1.0" encoding="utf-8"?>
<ds:datastoreItem xmlns:ds="http://schemas.openxmlformats.org/officeDocument/2006/customXml" ds:itemID="{63154668-E5D4-4CFA-9055-BCA70F65C8C6}"/>
</file>

<file path=customXml/itemProps2.xml><?xml version="1.0" encoding="utf-8"?>
<ds:datastoreItem xmlns:ds="http://schemas.openxmlformats.org/officeDocument/2006/customXml" ds:itemID="{7D93B312-802F-4391-A024-C00F97BDDE48}"/>
</file>

<file path=customXml/itemProps3.xml><?xml version="1.0" encoding="utf-8"?>
<ds:datastoreItem xmlns:ds="http://schemas.openxmlformats.org/officeDocument/2006/customXml" ds:itemID="{EA92992C-828E-4A80-8414-C9C39288F859}"/>
</file>

<file path=docProps/app.xml><?xml version="1.0" encoding="utf-8"?>
<Properties xmlns="http://schemas.openxmlformats.org/officeDocument/2006/extended-properties" xmlns:vt="http://schemas.openxmlformats.org/officeDocument/2006/docPropsVTypes">
  <Template>Normal</Template>
  <TotalTime>1</TotalTime>
  <Pages>4</Pages>
  <Words>651</Words>
  <Characters>3715</Characters>
  <Application>Microsoft Office Word</Application>
  <DocSecurity>4</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cp:lastModifiedBy>ART FULLER</cp:lastModifiedBy>
  <cp:revision>2</cp:revision>
  <cp:lastPrinted>2020-02-26T16:11:00Z</cp:lastPrinted>
  <dcterms:created xsi:type="dcterms:W3CDTF">2020-08-25T20:13:00Z</dcterms:created>
  <dcterms:modified xsi:type="dcterms:W3CDTF">2020-08-25T20:13:00Z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0x010100B52442BBFB35BD429C7560DE68003EE2</vt:lpwstr>
  </property>
  <property fmtid="{D5CDD505-2E9C-101B-9397-08002B2CF9AE}" pid="3" name="Order">
    <vt:r8>234200</vt:r8>
  </property>
  <property fmtid="{D5CDD505-2E9C-101B-9397-08002B2CF9AE}" pid="4" name="MediaServiceImageTags">
    <vt:lpwstr/>
  </property>
</Properties>
</file>